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79E769" w14:textId="77777777" w:rsidR="00115478" w:rsidRPr="00704E19" w:rsidRDefault="00115478">
      <w:pPr>
        <w:rPr>
          <w:rFonts w:ascii="Arial" w:hAnsi="Arial" w:cs="Arial"/>
          <w:sz w:val="18"/>
          <w:szCs w:val="18"/>
        </w:rPr>
      </w:pPr>
    </w:p>
    <w:p w14:paraId="04AF8F26" w14:textId="77777777" w:rsidR="006D7947" w:rsidRPr="008C27A2" w:rsidRDefault="00A43EF2" w:rsidP="0048393F">
      <w:pPr>
        <w:pStyle w:val="Zkladntext3"/>
        <w:jc w:val="both"/>
        <w:rPr>
          <w:rFonts w:ascii="Arial" w:hAnsi="Arial" w:cs="Arial"/>
          <w:b/>
          <w:sz w:val="20"/>
          <w:szCs w:val="20"/>
        </w:rPr>
      </w:pPr>
      <w:r w:rsidRPr="008C27A2">
        <w:rPr>
          <w:rFonts w:ascii="Arial" w:hAnsi="Arial" w:cs="Arial"/>
          <w:b/>
          <w:sz w:val="20"/>
          <w:szCs w:val="20"/>
        </w:rPr>
        <w:t xml:space="preserve">Příloha č. 1 – Vzor Výzvy k podání nabídek  </w:t>
      </w:r>
    </w:p>
    <w:p w14:paraId="5E135CC6" w14:textId="77777777" w:rsidR="00A43EF2" w:rsidRDefault="00A43EF2" w:rsidP="0048393F">
      <w:pPr>
        <w:pStyle w:val="Zkladntext3"/>
        <w:jc w:val="both"/>
        <w:rPr>
          <w:rFonts w:ascii="Arial" w:hAnsi="Arial" w:cs="Arial"/>
          <w:sz w:val="20"/>
          <w:szCs w:val="20"/>
        </w:rPr>
      </w:pPr>
    </w:p>
    <w:tbl>
      <w:tblPr>
        <w:tblpPr w:leftFromText="141" w:rightFromText="141" w:vertAnchor="text" w:horzAnchor="margin" w:tblpX="-34" w:tblpY="16"/>
        <w:tblW w:w="0" w:type="auto"/>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974"/>
        <w:gridCol w:w="236"/>
        <w:gridCol w:w="6068"/>
      </w:tblGrid>
      <w:tr w:rsidR="00A43EF2" w:rsidRPr="00F30A4C" w14:paraId="4D712AC6" w14:textId="77777777" w:rsidTr="00AE1541">
        <w:tc>
          <w:tcPr>
            <w:tcW w:w="2974" w:type="dxa"/>
            <w:tcBorders>
              <w:top w:val="single" w:sz="12" w:space="0" w:color="auto"/>
              <w:bottom w:val="single" w:sz="2" w:space="0" w:color="auto"/>
              <w:right w:val="single" w:sz="12" w:space="0" w:color="auto"/>
            </w:tcBorders>
          </w:tcPr>
          <w:p w14:paraId="27DB0C12" w14:textId="77777777" w:rsidR="00A43EF2" w:rsidRPr="00F30A4C" w:rsidRDefault="00A43EF2" w:rsidP="00A43EF2">
            <w:pPr>
              <w:spacing w:before="120"/>
              <w:ind w:right="57"/>
              <w:jc w:val="both"/>
              <w:rPr>
                <w:b/>
                <w:bCs/>
              </w:rPr>
            </w:pPr>
            <w:r w:rsidRPr="00F30A4C">
              <w:rPr>
                <w:b/>
                <w:bCs/>
              </w:rPr>
              <w:t>Název dokumentu</w:t>
            </w:r>
          </w:p>
        </w:tc>
        <w:tc>
          <w:tcPr>
            <w:tcW w:w="236" w:type="dxa"/>
            <w:tcBorders>
              <w:top w:val="single" w:sz="12" w:space="0" w:color="auto"/>
              <w:left w:val="single" w:sz="12" w:space="0" w:color="auto"/>
              <w:bottom w:val="single" w:sz="2" w:space="0" w:color="auto"/>
            </w:tcBorders>
          </w:tcPr>
          <w:p w14:paraId="196AD6D9" w14:textId="77777777" w:rsidR="00A43EF2" w:rsidRPr="00F30A4C" w:rsidRDefault="00A43EF2" w:rsidP="00A43EF2">
            <w:pPr>
              <w:spacing w:before="120"/>
              <w:ind w:right="57"/>
              <w:jc w:val="both"/>
              <w:rPr>
                <w:b/>
                <w:bCs/>
              </w:rPr>
            </w:pPr>
          </w:p>
        </w:tc>
        <w:tc>
          <w:tcPr>
            <w:tcW w:w="6068" w:type="dxa"/>
            <w:tcBorders>
              <w:top w:val="single" w:sz="12" w:space="0" w:color="auto"/>
              <w:bottom w:val="single" w:sz="2" w:space="0" w:color="auto"/>
            </w:tcBorders>
          </w:tcPr>
          <w:p w14:paraId="32C1012C" w14:textId="77777777" w:rsidR="00A43EF2" w:rsidRPr="00F30A4C" w:rsidRDefault="00A43EF2" w:rsidP="00A43EF2"/>
          <w:p w14:paraId="3156D39F" w14:textId="77777777" w:rsidR="00A43EF2" w:rsidRPr="00F30A4C" w:rsidRDefault="00A43EF2" w:rsidP="00A43EF2">
            <w:pPr>
              <w:jc w:val="center"/>
              <w:rPr>
                <w:b/>
                <w:sz w:val="22"/>
              </w:rPr>
            </w:pPr>
            <w:r w:rsidRPr="00F30A4C">
              <w:rPr>
                <w:b/>
                <w:sz w:val="22"/>
              </w:rPr>
              <w:t>Výzva k podání nabídek</w:t>
            </w:r>
          </w:p>
          <w:p w14:paraId="6B013E0C" w14:textId="3B818736" w:rsidR="00A43EF2" w:rsidRPr="00F30A4C" w:rsidRDefault="00A43EF2" w:rsidP="00A43EF2">
            <w:pPr>
              <w:jc w:val="center"/>
            </w:pPr>
            <w:r w:rsidRPr="003B7E00">
              <w:t>do dílčí zakázky zadávané na základě rámcové dohody o dílo s </w:t>
            </w:r>
            <w:proofErr w:type="gramStart"/>
            <w:r w:rsidRPr="003B7E00">
              <w:t>názvem  „</w:t>
            </w:r>
            <w:proofErr w:type="gramEnd"/>
            <w:r w:rsidR="00742705" w:rsidRPr="003B7E00">
              <w:t>Opravy, r</w:t>
            </w:r>
            <w:r w:rsidR="00B24CCF" w:rsidRPr="003B7E00">
              <w:t>ekonstrukce a výstavba vodohospodářských a ekologických staveb ve vlastnictví ČEPRO, a.s.</w:t>
            </w:r>
            <w:r w:rsidRPr="003B7E00">
              <w:t>“</w:t>
            </w:r>
          </w:p>
          <w:p w14:paraId="29B6308C" w14:textId="77777777" w:rsidR="00A43EF2" w:rsidRPr="00F30A4C" w:rsidRDefault="00A43EF2" w:rsidP="00A43EF2">
            <w:pPr>
              <w:spacing w:before="120"/>
              <w:ind w:right="57"/>
              <w:rPr>
                <w:b/>
                <w:bCs/>
              </w:rPr>
            </w:pPr>
          </w:p>
        </w:tc>
      </w:tr>
      <w:tr w:rsidR="00A43EF2" w:rsidRPr="00F30A4C" w14:paraId="632C19B0" w14:textId="77777777" w:rsidTr="00AE1541">
        <w:tc>
          <w:tcPr>
            <w:tcW w:w="2974" w:type="dxa"/>
            <w:tcBorders>
              <w:top w:val="single" w:sz="2" w:space="0" w:color="auto"/>
              <w:bottom w:val="single" w:sz="2" w:space="0" w:color="auto"/>
              <w:right w:val="single" w:sz="12" w:space="0" w:color="auto"/>
            </w:tcBorders>
          </w:tcPr>
          <w:p w14:paraId="0982C573" w14:textId="77777777" w:rsidR="00A43EF2" w:rsidRPr="00F30A4C" w:rsidRDefault="00A43EF2" w:rsidP="00A43EF2">
            <w:pPr>
              <w:spacing w:before="120"/>
              <w:ind w:right="57"/>
              <w:jc w:val="both"/>
              <w:rPr>
                <w:b/>
                <w:bCs/>
              </w:rPr>
            </w:pPr>
            <w:r w:rsidRPr="00F30A4C">
              <w:rPr>
                <w:b/>
                <w:bCs/>
              </w:rPr>
              <w:t>Objednatel</w:t>
            </w:r>
          </w:p>
        </w:tc>
        <w:tc>
          <w:tcPr>
            <w:tcW w:w="236" w:type="dxa"/>
            <w:tcBorders>
              <w:top w:val="single" w:sz="2" w:space="0" w:color="auto"/>
              <w:left w:val="single" w:sz="12" w:space="0" w:color="auto"/>
              <w:bottom w:val="single" w:sz="2" w:space="0" w:color="auto"/>
            </w:tcBorders>
          </w:tcPr>
          <w:p w14:paraId="78DD863F" w14:textId="77777777" w:rsidR="00A43EF2" w:rsidRPr="00F30A4C" w:rsidRDefault="00A43EF2" w:rsidP="00A43EF2">
            <w:pPr>
              <w:spacing w:before="120"/>
              <w:ind w:right="57"/>
              <w:jc w:val="both"/>
              <w:rPr>
                <w:b/>
                <w:bCs/>
              </w:rPr>
            </w:pPr>
          </w:p>
        </w:tc>
        <w:tc>
          <w:tcPr>
            <w:tcW w:w="6068" w:type="dxa"/>
            <w:tcBorders>
              <w:top w:val="single" w:sz="2" w:space="0" w:color="auto"/>
              <w:bottom w:val="single" w:sz="2" w:space="0" w:color="auto"/>
            </w:tcBorders>
          </w:tcPr>
          <w:p w14:paraId="657404F0" w14:textId="77777777" w:rsidR="00A43EF2" w:rsidRPr="00F30A4C" w:rsidRDefault="00A43EF2" w:rsidP="00A43EF2">
            <w:pPr>
              <w:spacing w:before="120"/>
              <w:ind w:right="57"/>
              <w:rPr>
                <w:b/>
                <w:bCs/>
                <w:lang w:val="en-US" w:eastAsia="en-US"/>
              </w:rPr>
            </w:pPr>
            <w:r w:rsidRPr="00F30A4C">
              <w:rPr>
                <w:b/>
                <w:bCs/>
                <w:lang w:val="en-US" w:eastAsia="en-US"/>
              </w:rPr>
              <w:t xml:space="preserve">ČEPRO, </w:t>
            </w:r>
            <w:proofErr w:type="spellStart"/>
            <w:r w:rsidRPr="00F30A4C">
              <w:rPr>
                <w:b/>
                <w:bCs/>
                <w:lang w:val="en-US" w:eastAsia="en-US"/>
              </w:rPr>
              <w:t>a.s.</w:t>
            </w:r>
            <w:proofErr w:type="spellEnd"/>
            <w:r w:rsidRPr="00F30A4C">
              <w:rPr>
                <w:b/>
                <w:bCs/>
                <w:lang w:val="en-US" w:eastAsia="en-US"/>
              </w:rPr>
              <w:t xml:space="preserve"> </w:t>
            </w:r>
          </w:p>
          <w:p w14:paraId="2EEE5450" w14:textId="77777777" w:rsidR="00A43EF2" w:rsidRPr="00F30A4C" w:rsidRDefault="00A43EF2" w:rsidP="00A43EF2">
            <w:pPr>
              <w:ind w:right="57"/>
              <w:rPr>
                <w:lang w:val="en-US" w:eastAsia="en-US"/>
              </w:rPr>
            </w:pPr>
            <w:r w:rsidRPr="00F30A4C">
              <w:rPr>
                <w:lang w:val="en-US" w:eastAsia="en-US"/>
              </w:rPr>
              <w:t xml:space="preserve">se </w:t>
            </w:r>
            <w:proofErr w:type="spellStart"/>
            <w:r w:rsidRPr="00F30A4C">
              <w:rPr>
                <w:lang w:val="en-US" w:eastAsia="en-US"/>
              </w:rPr>
              <w:t>sídlem</w:t>
            </w:r>
            <w:proofErr w:type="spellEnd"/>
            <w:r w:rsidRPr="00F30A4C">
              <w:rPr>
                <w:lang w:val="en-US" w:eastAsia="en-US"/>
              </w:rPr>
              <w:t xml:space="preserve">:  </w:t>
            </w:r>
            <w:proofErr w:type="spellStart"/>
            <w:r w:rsidRPr="00F30A4C">
              <w:rPr>
                <w:lang w:val="en-US" w:eastAsia="en-US"/>
              </w:rPr>
              <w:t>Dělnická</w:t>
            </w:r>
            <w:proofErr w:type="spellEnd"/>
            <w:r w:rsidRPr="00F30A4C">
              <w:rPr>
                <w:lang w:val="en-US" w:eastAsia="en-US"/>
              </w:rPr>
              <w:t xml:space="preserve"> 213/</w:t>
            </w:r>
            <w:proofErr w:type="gramStart"/>
            <w:r w:rsidRPr="00F30A4C">
              <w:rPr>
                <w:lang w:val="en-US" w:eastAsia="en-US"/>
              </w:rPr>
              <w:t>12 ,</w:t>
            </w:r>
            <w:proofErr w:type="gramEnd"/>
            <w:r w:rsidRPr="00F30A4C">
              <w:rPr>
                <w:lang w:val="en-US" w:eastAsia="en-US"/>
              </w:rPr>
              <w:t xml:space="preserve"> 17000 Praha 7, </w:t>
            </w:r>
            <w:proofErr w:type="spellStart"/>
            <w:r w:rsidRPr="00F30A4C">
              <w:rPr>
                <w:lang w:val="en-US" w:eastAsia="en-US"/>
              </w:rPr>
              <w:t>Holešovice</w:t>
            </w:r>
            <w:proofErr w:type="spellEnd"/>
          </w:p>
          <w:p w14:paraId="082554D6" w14:textId="77777777" w:rsidR="00A43EF2" w:rsidRPr="00F30A4C" w:rsidRDefault="00A43EF2" w:rsidP="00A43EF2">
            <w:pPr>
              <w:ind w:right="57"/>
              <w:rPr>
                <w:lang w:val="en-US" w:eastAsia="en-US"/>
              </w:rPr>
            </w:pPr>
            <w:r w:rsidRPr="00F30A4C">
              <w:rPr>
                <w:lang w:val="en-US" w:eastAsia="en-US"/>
              </w:rPr>
              <w:t>IČO: 60193531, DIČ:  CZ 60193531</w:t>
            </w:r>
          </w:p>
          <w:p w14:paraId="1B344C11" w14:textId="77777777" w:rsidR="00A43EF2" w:rsidRPr="00F30A4C" w:rsidRDefault="00A43EF2" w:rsidP="00A43EF2">
            <w:pPr>
              <w:ind w:right="57"/>
              <w:rPr>
                <w:lang w:val="en-US" w:eastAsia="en-US"/>
              </w:rPr>
            </w:pPr>
            <w:proofErr w:type="spellStart"/>
            <w:r w:rsidRPr="00F30A4C">
              <w:rPr>
                <w:lang w:val="en-US" w:eastAsia="en-US"/>
              </w:rPr>
              <w:t>zapsaná</w:t>
            </w:r>
            <w:proofErr w:type="spellEnd"/>
            <w:r w:rsidRPr="00F30A4C">
              <w:rPr>
                <w:lang w:val="en-US" w:eastAsia="en-US"/>
              </w:rPr>
              <w:t xml:space="preserve"> v </w:t>
            </w:r>
            <w:proofErr w:type="spellStart"/>
            <w:r w:rsidRPr="00F30A4C">
              <w:rPr>
                <w:lang w:val="en-US" w:eastAsia="en-US"/>
              </w:rPr>
              <w:t>obchodním</w:t>
            </w:r>
            <w:proofErr w:type="spellEnd"/>
            <w:r w:rsidRPr="00F30A4C">
              <w:rPr>
                <w:lang w:val="en-US" w:eastAsia="en-US"/>
              </w:rPr>
              <w:t xml:space="preserve"> </w:t>
            </w:r>
            <w:proofErr w:type="spellStart"/>
            <w:r w:rsidRPr="00F30A4C">
              <w:rPr>
                <w:lang w:val="en-US" w:eastAsia="en-US"/>
              </w:rPr>
              <w:t>rejstříku</w:t>
            </w:r>
            <w:proofErr w:type="spellEnd"/>
            <w:r w:rsidRPr="00F30A4C">
              <w:rPr>
                <w:lang w:val="en-US" w:eastAsia="en-US"/>
              </w:rPr>
              <w:t xml:space="preserve"> u </w:t>
            </w:r>
            <w:proofErr w:type="spellStart"/>
            <w:r w:rsidRPr="00F30A4C">
              <w:rPr>
                <w:lang w:val="en-US" w:eastAsia="en-US"/>
              </w:rPr>
              <w:t>Městského</w:t>
            </w:r>
            <w:proofErr w:type="spellEnd"/>
            <w:r w:rsidRPr="00F30A4C">
              <w:rPr>
                <w:lang w:val="en-US" w:eastAsia="en-US"/>
              </w:rPr>
              <w:t xml:space="preserve"> </w:t>
            </w:r>
            <w:proofErr w:type="spellStart"/>
            <w:r w:rsidRPr="00F30A4C">
              <w:rPr>
                <w:lang w:val="en-US" w:eastAsia="en-US"/>
              </w:rPr>
              <w:t>soudu</w:t>
            </w:r>
            <w:proofErr w:type="spellEnd"/>
            <w:r w:rsidRPr="00F30A4C">
              <w:rPr>
                <w:lang w:val="en-US" w:eastAsia="en-US"/>
              </w:rPr>
              <w:t xml:space="preserve"> v </w:t>
            </w:r>
            <w:proofErr w:type="spellStart"/>
            <w:r w:rsidRPr="00F30A4C">
              <w:rPr>
                <w:lang w:val="en-US" w:eastAsia="en-US"/>
              </w:rPr>
              <w:t>Praze</w:t>
            </w:r>
            <w:proofErr w:type="spellEnd"/>
            <w:r w:rsidRPr="00F30A4C">
              <w:rPr>
                <w:lang w:val="en-US" w:eastAsia="en-US"/>
              </w:rPr>
              <w:t xml:space="preserve"> pod </w:t>
            </w:r>
            <w:proofErr w:type="spellStart"/>
            <w:r w:rsidRPr="00F30A4C">
              <w:rPr>
                <w:lang w:val="en-US" w:eastAsia="en-US"/>
              </w:rPr>
              <w:t>spis</w:t>
            </w:r>
            <w:proofErr w:type="spellEnd"/>
            <w:r w:rsidRPr="00F30A4C">
              <w:rPr>
                <w:lang w:val="en-US" w:eastAsia="en-US"/>
              </w:rPr>
              <w:t xml:space="preserve">. </w:t>
            </w:r>
            <w:proofErr w:type="spellStart"/>
            <w:r w:rsidRPr="00F30A4C">
              <w:rPr>
                <w:lang w:val="en-US" w:eastAsia="en-US"/>
              </w:rPr>
              <w:t>zn</w:t>
            </w:r>
            <w:proofErr w:type="spellEnd"/>
            <w:r w:rsidRPr="00F30A4C">
              <w:rPr>
                <w:lang w:val="en-US" w:eastAsia="en-US"/>
              </w:rPr>
              <w:t>. B 2341</w:t>
            </w:r>
          </w:p>
          <w:p w14:paraId="4056F61A" w14:textId="77777777" w:rsidR="00A43EF2" w:rsidRPr="00F30A4C" w:rsidRDefault="00A43EF2" w:rsidP="00A43EF2">
            <w:pPr>
              <w:ind w:right="57"/>
              <w:rPr>
                <w:lang w:val="en-US" w:eastAsia="en-US"/>
              </w:rPr>
            </w:pPr>
          </w:p>
        </w:tc>
      </w:tr>
      <w:tr w:rsidR="00A43EF2" w:rsidRPr="00F30A4C" w14:paraId="5C27AF29" w14:textId="77777777" w:rsidTr="00AE1541">
        <w:tc>
          <w:tcPr>
            <w:tcW w:w="2974" w:type="dxa"/>
            <w:tcBorders>
              <w:top w:val="single" w:sz="2" w:space="0" w:color="auto"/>
              <w:bottom w:val="single" w:sz="2" w:space="0" w:color="auto"/>
              <w:right w:val="single" w:sz="12" w:space="0" w:color="auto"/>
            </w:tcBorders>
          </w:tcPr>
          <w:p w14:paraId="2DE25167" w14:textId="77777777" w:rsidR="00A43EF2" w:rsidRPr="00F30A4C" w:rsidRDefault="00A43EF2" w:rsidP="00A43EF2">
            <w:pPr>
              <w:spacing w:before="120"/>
              <w:ind w:right="57"/>
              <w:jc w:val="both"/>
              <w:rPr>
                <w:b/>
                <w:bCs/>
              </w:rPr>
            </w:pPr>
            <w:r w:rsidRPr="00F30A4C">
              <w:rPr>
                <w:b/>
                <w:bCs/>
              </w:rPr>
              <w:t xml:space="preserve">Název zakázky </w:t>
            </w:r>
          </w:p>
        </w:tc>
        <w:tc>
          <w:tcPr>
            <w:tcW w:w="236" w:type="dxa"/>
            <w:tcBorders>
              <w:top w:val="single" w:sz="2" w:space="0" w:color="auto"/>
              <w:left w:val="single" w:sz="12" w:space="0" w:color="auto"/>
              <w:bottom w:val="single" w:sz="2" w:space="0" w:color="auto"/>
            </w:tcBorders>
          </w:tcPr>
          <w:p w14:paraId="5E599570" w14:textId="77777777" w:rsidR="00A43EF2" w:rsidRPr="00F30A4C" w:rsidRDefault="00A43EF2" w:rsidP="00A43EF2">
            <w:pPr>
              <w:spacing w:before="120"/>
              <w:ind w:right="57"/>
              <w:jc w:val="both"/>
              <w:rPr>
                <w:b/>
                <w:bCs/>
              </w:rPr>
            </w:pPr>
          </w:p>
        </w:tc>
        <w:tc>
          <w:tcPr>
            <w:tcW w:w="6068" w:type="dxa"/>
            <w:tcBorders>
              <w:top w:val="single" w:sz="2" w:space="0" w:color="auto"/>
              <w:bottom w:val="single" w:sz="2" w:space="0" w:color="auto"/>
            </w:tcBorders>
          </w:tcPr>
          <w:p w14:paraId="2DC6CC4B" w14:textId="77777777" w:rsidR="00A43EF2" w:rsidRPr="00F30A4C" w:rsidRDefault="00A43EF2" w:rsidP="00A43EF2">
            <w:pPr>
              <w:spacing w:before="120"/>
              <w:ind w:right="57"/>
              <w:rPr>
                <w:b/>
                <w:bCs/>
              </w:rPr>
            </w:pPr>
            <w:proofErr w:type="spellStart"/>
            <w:r w:rsidRPr="00F30A4C">
              <w:rPr>
                <w:b/>
                <w:bCs/>
              </w:rPr>
              <w:t>Minitendr</w:t>
            </w:r>
            <w:proofErr w:type="spellEnd"/>
            <w:r w:rsidRPr="00F30A4C">
              <w:rPr>
                <w:b/>
                <w:bCs/>
              </w:rPr>
              <w:t xml:space="preserve"> </w:t>
            </w:r>
            <w:proofErr w:type="gramStart"/>
            <w:r w:rsidRPr="00F30A4C">
              <w:rPr>
                <w:b/>
                <w:bCs/>
              </w:rPr>
              <w:t xml:space="preserve">k </w:t>
            </w:r>
            <w:r w:rsidRPr="00F30A4C">
              <w:t xml:space="preserve"> </w:t>
            </w:r>
            <w:r w:rsidRPr="00F30A4C">
              <w:rPr>
                <w:b/>
                <w:bCs/>
              </w:rPr>
              <w:t>rámcové</w:t>
            </w:r>
            <w:proofErr w:type="gramEnd"/>
            <w:r w:rsidRPr="00F30A4C">
              <w:rPr>
                <w:b/>
                <w:bCs/>
              </w:rPr>
              <w:t xml:space="preserve"> dohodě o dílo č……….  </w:t>
            </w:r>
          </w:p>
          <w:p w14:paraId="3E983496" w14:textId="77777777" w:rsidR="00A43EF2" w:rsidRPr="00F30A4C" w:rsidRDefault="00A43EF2" w:rsidP="00A43EF2">
            <w:pPr>
              <w:spacing w:before="120"/>
              <w:ind w:right="57"/>
              <w:rPr>
                <w:b/>
                <w:bCs/>
              </w:rPr>
            </w:pPr>
            <w:r>
              <w:rPr>
                <w:b/>
                <w:bCs/>
              </w:rPr>
              <w:t>[</w:t>
            </w:r>
            <w:r w:rsidRPr="00F30A4C">
              <w:rPr>
                <w:b/>
                <w:bCs/>
                <w:highlight w:val="yellow"/>
              </w:rPr>
              <w:t xml:space="preserve">bude doplněn Objednatelem název </w:t>
            </w:r>
            <w:proofErr w:type="spellStart"/>
            <w:r w:rsidRPr="00F30A4C">
              <w:rPr>
                <w:b/>
                <w:bCs/>
                <w:highlight w:val="yellow"/>
              </w:rPr>
              <w:t>minitendru</w:t>
            </w:r>
            <w:proofErr w:type="spellEnd"/>
            <w:r>
              <w:rPr>
                <w:b/>
                <w:bCs/>
              </w:rPr>
              <w:t>]</w:t>
            </w:r>
          </w:p>
          <w:p w14:paraId="70262213" w14:textId="77777777" w:rsidR="00A43EF2" w:rsidRPr="00F30A4C" w:rsidRDefault="00A43EF2" w:rsidP="00A43EF2"/>
          <w:p w14:paraId="01F62CF7" w14:textId="77777777" w:rsidR="00A43EF2" w:rsidRPr="00F30A4C" w:rsidRDefault="00A43EF2" w:rsidP="00A43EF2">
            <w:pPr>
              <w:spacing w:before="120"/>
              <w:ind w:right="57"/>
              <w:rPr>
                <w:b/>
                <w:bCs/>
              </w:rPr>
            </w:pPr>
          </w:p>
        </w:tc>
      </w:tr>
      <w:tr w:rsidR="00A43EF2" w:rsidRPr="00F30A4C" w14:paraId="27813E4B" w14:textId="77777777" w:rsidTr="00AE1541">
        <w:tc>
          <w:tcPr>
            <w:tcW w:w="2974" w:type="dxa"/>
            <w:tcBorders>
              <w:top w:val="single" w:sz="2" w:space="0" w:color="auto"/>
              <w:bottom w:val="single" w:sz="12" w:space="0" w:color="auto"/>
              <w:right w:val="single" w:sz="12" w:space="0" w:color="auto"/>
            </w:tcBorders>
          </w:tcPr>
          <w:p w14:paraId="797790E9" w14:textId="77777777" w:rsidR="00A43EF2" w:rsidRPr="00F30A4C" w:rsidRDefault="00A43EF2" w:rsidP="00A43EF2">
            <w:pPr>
              <w:spacing w:before="120"/>
              <w:ind w:right="57"/>
              <w:jc w:val="both"/>
              <w:rPr>
                <w:b/>
                <w:bCs/>
              </w:rPr>
            </w:pPr>
            <w:proofErr w:type="spellStart"/>
            <w:r w:rsidRPr="00F30A4C">
              <w:rPr>
                <w:b/>
                <w:bCs/>
              </w:rPr>
              <w:t>Evid</w:t>
            </w:r>
            <w:proofErr w:type="spellEnd"/>
            <w:r w:rsidRPr="00F30A4C">
              <w:rPr>
                <w:b/>
                <w:bCs/>
              </w:rPr>
              <w:t>. č. zakázky</w:t>
            </w:r>
          </w:p>
        </w:tc>
        <w:tc>
          <w:tcPr>
            <w:tcW w:w="236" w:type="dxa"/>
            <w:tcBorders>
              <w:top w:val="single" w:sz="2" w:space="0" w:color="auto"/>
              <w:left w:val="single" w:sz="12" w:space="0" w:color="auto"/>
              <w:bottom w:val="single" w:sz="12" w:space="0" w:color="auto"/>
            </w:tcBorders>
          </w:tcPr>
          <w:p w14:paraId="7AFF2364" w14:textId="77777777" w:rsidR="00A43EF2" w:rsidRPr="00F30A4C" w:rsidRDefault="00A43EF2" w:rsidP="00A43EF2">
            <w:pPr>
              <w:spacing w:before="120"/>
              <w:ind w:right="57"/>
              <w:jc w:val="both"/>
              <w:rPr>
                <w:b/>
                <w:bCs/>
              </w:rPr>
            </w:pPr>
          </w:p>
        </w:tc>
        <w:tc>
          <w:tcPr>
            <w:tcW w:w="6068" w:type="dxa"/>
            <w:tcBorders>
              <w:top w:val="single" w:sz="2" w:space="0" w:color="auto"/>
              <w:bottom w:val="single" w:sz="12" w:space="0" w:color="auto"/>
            </w:tcBorders>
          </w:tcPr>
          <w:p w14:paraId="28FDB122" w14:textId="77777777" w:rsidR="00A43EF2" w:rsidRPr="00F30A4C" w:rsidRDefault="00A43EF2" w:rsidP="00A43EF2">
            <w:pPr>
              <w:spacing w:before="120"/>
              <w:ind w:right="57"/>
              <w:jc w:val="both"/>
              <w:rPr>
                <w:b/>
                <w:bCs/>
              </w:rPr>
            </w:pPr>
            <w:r w:rsidRPr="00F30A4C">
              <w:rPr>
                <w:rFonts w:eastAsia="MS Mincho"/>
                <w:b/>
                <w:bCs/>
                <w:highlight w:val="yellow"/>
              </w:rPr>
              <w:t>[bude doplněno Objednatelem]</w:t>
            </w:r>
          </w:p>
        </w:tc>
      </w:tr>
    </w:tbl>
    <w:p w14:paraId="243F8E07" w14:textId="77777777" w:rsidR="00A43EF2" w:rsidRDefault="00A43EF2" w:rsidP="0048393F">
      <w:pPr>
        <w:pStyle w:val="Zkladntext3"/>
        <w:jc w:val="both"/>
        <w:rPr>
          <w:rFonts w:ascii="Arial" w:hAnsi="Arial" w:cs="Arial"/>
          <w:sz w:val="20"/>
          <w:szCs w:val="20"/>
        </w:rPr>
      </w:pPr>
    </w:p>
    <w:p w14:paraId="353860A9" w14:textId="6442CBB8" w:rsidR="00FD766E" w:rsidRPr="00A85129" w:rsidRDefault="006D7947" w:rsidP="0048393F">
      <w:pPr>
        <w:pStyle w:val="Zkladntext3"/>
        <w:jc w:val="both"/>
        <w:rPr>
          <w:sz w:val="20"/>
          <w:szCs w:val="20"/>
        </w:rPr>
      </w:pPr>
      <w:r w:rsidRPr="00A85129">
        <w:rPr>
          <w:sz w:val="20"/>
          <w:szCs w:val="20"/>
        </w:rPr>
        <w:t xml:space="preserve">Předmětem zakázky je uzavření dílčí smlouvy na </w:t>
      </w:r>
      <w:r w:rsidR="00824818" w:rsidRPr="00A85129">
        <w:rPr>
          <w:sz w:val="20"/>
          <w:szCs w:val="20"/>
        </w:rPr>
        <w:t>s</w:t>
      </w:r>
      <w:r w:rsidR="007A1CFB" w:rsidRPr="00A85129">
        <w:rPr>
          <w:sz w:val="20"/>
          <w:szCs w:val="20"/>
        </w:rPr>
        <w:t xml:space="preserve">tavební práce, jejichž předmětem bude </w:t>
      </w:r>
      <w:r w:rsidR="00CA3628">
        <w:rPr>
          <w:sz w:val="20"/>
          <w:szCs w:val="20"/>
        </w:rPr>
        <w:t xml:space="preserve">oprava, </w:t>
      </w:r>
      <w:r w:rsidR="00B24CCF">
        <w:rPr>
          <w:sz w:val="20"/>
          <w:szCs w:val="20"/>
        </w:rPr>
        <w:t>r</w:t>
      </w:r>
      <w:r w:rsidR="00B24CCF" w:rsidRPr="00B24CCF">
        <w:rPr>
          <w:sz w:val="20"/>
          <w:szCs w:val="20"/>
        </w:rPr>
        <w:t>ekonstrukce a výstavba vodohospodářských a ekologických staveb ve vlastnictví ČEPRO, a.s.</w:t>
      </w:r>
      <w:r w:rsidR="007A1CFB" w:rsidRPr="00A85129">
        <w:rPr>
          <w:sz w:val="20"/>
          <w:szCs w:val="20"/>
        </w:rPr>
        <w:t xml:space="preserve"> </w:t>
      </w:r>
      <w:r w:rsidRPr="00A85129">
        <w:rPr>
          <w:sz w:val="20"/>
          <w:szCs w:val="20"/>
        </w:rPr>
        <w:t xml:space="preserve">na základě rámcové </w:t>
      </w:r>
      <w:r w:rsidR="007A1CFB" w:rsidRPr="00A85129">
        <w:rPr>
          <w:sz w:val="20"/>
          <w:szCs w:val="20"/>
        </w:rPr>
        <w:t xml:space="preserve">dohody o dílo </w:t>
      </w:r>
      <w:proofErr w:type="spellStart"/>
      <w:r w:rsidR="00E749ED" w:rsidRPr="00A85129">
        <w:rPr>
          <w:sz w:val="20"/>
          <w:szCs w:val="20"/>
        </w:rPr>
        <w:t>ev.č</w:t>
      </w:r>
      <w:proofErr w:type="spellEnd"/>
      <w:r w:rsidR="00E07687" w:rsidRPr="00A85129">
        <w:rPr>
          <w:sz w:val="20"/>
          <w:szCs w:val="20"/>
        </w:rPr>
        <w:t xml:space="preserve">. </w:t>
      </w:r>
      <w:r w:rsidR="00A43EF2" w:rsidRPr="00F30A4C">
        <w:rPr>
          <w:rFonts w:eastAsia="MS Mincho"/>
          <w:b/>
          <w:bCs/>
          <w:sz w:val="20"/>
          <w:szCs w:val="20"/>
          <w:highlight w:val="yellow"/>
        </w:rPr>
        <w:t>[bude doplněno Objednatelem]</w:t>
      </w:r>
      <w:r w:rsidR="004A27E3" w:rsidRPr="00A85129">
        <w:rPr>
          <w:sz w:val="20"/>
          <w:szCs w:val="20"/>
        </w:rPr>
        <w:t xml:space="preserve"> (dále také jen „</w:t>
      </w:r>
      <w:r w:rsidR="004A27E3" w:rsidRPr="00A85129">
        <w:rPr>
          <w:b/>
          <w:sz w:val="20"/>
          <w:szCs w:val="20"/>
        </w:rPr>
        <w:t>Rámcová dohoda</w:t>
      </w:r>
      <w:r w:rsidR="004A27E3" w:rsidRPr="00A85129">
        <w:rPr>
          <w:sz w:val="20"/>
          <w:szCs w:val="20"/>
        </w:rPr>
        <w:t>“)</w:t>
      </w:r>
    </w:p>
    <w:p w14:paraId="4EE0FD20" w14:textId="77777777" w:rsidR="00EB54B3" w:rsidRPr="00A85129" w:rsidRDefault="00EB54B3" w:rsidP="00EB54B3">
      <w:pPr>
        <w:numPr>
          <w:ilvl w:val="0"/>
          <w:numId w:val="20"/>
        </w:numPr>
        <w:rPr>
          <w:rFonts w:eastAsia="MS Mincho"/>
          <w:b/>
          <w:bCs/>
        </w:rPr>
      </w:pPr>
      <w:r w:rsidRPr="00A85129">
        <w:rPr>
          <w:rFonts w:eastAsia="MS Mincho"/>
          <w:b/>
          <w:bCs/>
        </w:rPr>
        <w:t xml:space="preserve">Specifikace dílčí zakázky </w:t>
      </w:r>
    </w:p>
    <w:p w14:paraId="285B8447" w14:textId="77777777" w:rsidR="00EB54B3" w:rsidRPr="007C7B5A" w:rsidRDefault="00EB54B3" w:rsidP="0048393F">
      <w:pPr>
        <w:pStyle w:val="Zkladntext3"/>
        <w:jc w:val="both"/>
        <w:rPr>
          <w:sz w:val="20"/>
          <w:szCs w:val="20"/>
        </w:rPr>
      </w:pPr>
    </w:p>
    <w:p w14:paraId="59EE4E7D" w14:textId="77777777" w:rsidR="00FD766E" w:rsidRPr="007C7B5A" w:rsidRDefault="00FD766E" w:rsidP="00115478">
      <w:pPr>
        <w:jc w:val="center"/>
      </w:pPr>
    </w:p>
    <w:tbl>
      <w:tblPr>
        <w:tblW w:w="92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606"/>
        <w:gridCol w:w="4606"/>
      </w:tblGrid>
      <w:tr w:rsidR="00E718B5" w:rsidRPr="00B05B53" w14:paraId="165314AB" w14:textId="77777777" w:rsidTr="00F30A4C">
        <w:trPr>
          <w:trHeight w:val="803"/>
        </w:trPr>
        <w:tc>
          <w:tcPr>
            <w:tcW w:w="4606" w:type="dxa"/>
            <w:shd w:val="clear" w:color="auto" w:fill="auto"/>
            <w:vAlign w:val="center"/>
          </w:tcPr>
          <w:p w14:paraId="2646022E" w14:textId="732D02D3" w:rsidR="00E718B5" w:rsidRPr="007C7B5A" w:rsidRDefault="00E718B5" w:rsidP="00E718B5">
            <w:r w:rsidRPr="007C7B5A">
              <w:t xml:space="preserve">postup pro zakázku malého rozsahu dle článku 4 </w:t>
            </w:r>
            <w:proofErr w:type="spellStart"/>
            <w:r w:rsidRPr="007C7B5A">
              <w:t>pododst</w:t>
            </w:r>
            <w:proofErr w:type="spellEnd"/>
            <w:r w:rsidRPr="007C7B5A">
              <w:t xml:space="preserve">. </w:t>
            </w:r>
            <w:proofErr w:type="gramStart"/>
            <w:r w:rsidRPr="007C7B5A">
              <w:t>4.</w:t>
            </w:r>
            <w:r w:rsidR="00CA3628">
              <w:t>9.8.</w:t>
            </w:r>
            <w:r w:rsidRPr="007C7B5A">
              <w:t xml:space="preserve">  Rámcové</w:t>
            </w:r>
            <w:proofErr w:type="gramEnd"/>
            <w:r w:rsidRPr="007C7B5A">
              <w:t xml:space="preserve"> dohody </w:t>
            </w:r>
          </w:p>
        </w:tc>
        <w:tc>
          <w:tcPr>
            <w:tcW w:w="4606" w:type="dxa"/>
            <w:shd w:val="clear" w:color="auto" w:fill="auto"/>
            <w:vAlign w:val="center"/>
          </w:tcPr>
          <w:p w14:paraId="66CE6059" w14:textId="77777777" w:rsidR="00E718B5" w:rsidRPr="007C7B5A" w:rsidRDefault="00E718B5" w:rsidP="00F30A4C">
            <w:r w:rsidRPr="007C7B5A">
              <w:rPr>
                <w:highlight w:val="yellow"/>
              </w:rPr>
              <w:t>Ano/ne</w:t>
            </w:r>
          </w:p>
        </w:tc>
      </w:tr>
      <w:tr w:rsidR="000E5412" w:rsidRPr="00B05B53" w14:paraId="5495B8A0" w14:textId="77777777" w:rsidTr="00F30A4C">
        <w:trPr>
          <w:trHeight w:val="803"/>
        </w:trPr>
        <w:tc>
          <w:tcPr>
            <w:tcW w:w="4606" w:type="dxa"/>
            <w:shd w:val="clear" w:color="auto" w:fill="auto"/>
            <w:vAlign w:val="center"/>
          </w:tcPr>
          <w:p w14:paraId="0C4CB1E6" w14:textId="20D23B2F" w:rsidR="000E5412" w:rsidRPr="007C7B5A" w:rsidRDefault="000E5412" w:rsidP="00E718B5">
            <w:r w:rsidRPr="007C7B5A">
              <w:t xml:space="preserve">Emailová adresa Objednatele při postupu postup pro zakázku malého rozsahu dle článku 4 </w:t>
            </w:r>
            <w:proofErr w:type="spellStart"/>
            <w:r w:rsidRPr="007C7B5A">
              <w:t>pododst</w:t>
            </w:r>
            <w:proofErr w:type="spellEnd"/>
            <w:r w:rsidRPr="007C7B5A">
              <w:t xml:space="preserve">. </w:t>
            </w:r>
            <w:proofErr w:type="gramStart"/>
            <w:r w:rsidRPr="007C7B5A">
              <w:t>4.</w:t>
            </w:r>
            <w:r w:rsidR="00CA3628">
              <w:t>9.8.</w:t>
            </w:r>
            <w:r w:rsidRPr="007C7B5A">
              <w:t xml:space="preserve">  Rámcové</w:t>
            </w:r>
            <w:proofErr w:type="gramEnd"/>
            <w:r w:rsidRPr="007C7B5A">
              <w:t xml:space="preserve"> dohody</w:t>
            </w:r>
          </w:p>
        </w:tc>
        <w:tc>
          <w:tcPr>
            <w:tcW w:w="4606" w:type="dxa"/>
            <w:shd w:val="clear" w:color="auto" w:fill="auto"/>
            <w:vAlign w:val="center"/>
          </w:tcPr>
          <w:p w14:paraId="75518CDC" w14:textId="77777777" w:rsidR="000E5412" w:rsidRPr="007C7B5A" w:rsidRDefault="00A43EF2" w:rsidP="00F30A4C">
            <w:pPr>
              <w:rPr>
                <w:highlight w:val="yellow"/>
              </w:rPr>
            </w:pPr>
            <w:r>
              <w:rPr>
                <w:rFonts w:eastAsia="MS Mincho"/>
                <w:b/>
                <w:bCs/>
                <w:highlight w:val="yellow"/>
              </w:rPr>
              <w:t>[</w:t>
            </w:r>
            <w:r w:rsidR="000E5412" w:rsidRPr="007C7B5A">
              <w:rPr>
                <w:rFonts w:eastAsia="MS Mincho"/>
                <w:b/>
                <w:bCs/>
                <w:highlight w:val="yellow"/>
              </w:rPr>
              <w:t xml:space="preserve">bude doplněno </w:t>
            </w:r>
            <w:proofErr w:type="gramStart"/>
            <w:r w:rsidR="000E5412" w:rsidRPr="007C7B5A">
              <w:rPr>
                <w:rFonts w:eastAsia="MS Mincho"/>
                <w:b/>
                <w:bCs/>
                <w:highlight w:val="yellow"/>
              </w:rPr>
              <w:t>Objednatelem]@</w:t>
            </w:r>
            <w:proofErr w:type="gramEnd"/>
            <w:r w:rsidR="000E5412" w:rsidRPr="007C7B5A">
              <w:rPr>
                <w:rFonts w:eastAsia="MS Mincho"/>
                <w:b/>
                <w:bCs/>
                <w:highlight w:val="yellow"/>
              </w:rPr>
              <w:t>ceproas.cz</w:t>
            </w:r>
          </w:p>
        </w:tc>
      </w:tr>
      <w:tr w:rsidR="00E718B5" w:rsidRPr="00B05B53" w14:paraId="0A6A9C68" w14:textId="77777777" w:rsidTr="00F30A4C">
        <w:trPr>
          <w:trHeight w:val="566"/>
        </w:trPr>
        <w:tc>
          <w:tcPr>
            <w:tcW w:w="4606" w:type="dxa"/>
            <w:shd w:val="clear" w:color="auto" w:fill="auto"/>
            <w:vAlign w:val="center"/>
          </w:tcPr>
          <w:p w14:paraId="0ED8B0C3" w14:textId="77777777" w:rsidR="00E718B5" w:rsidRPr="007C7B5A" w:rsidRDefault="00E718B5" w:rsidP="00F30A4C">
            <w:r w:rsidRPr="007C7B5A">
              <w:t xml:space="preserve">Elektronická aukce </w:t>
            </w:r>
          </w:p>
        </w:tc>
        <w:tc>
          <w:tcPr>
            <w:tcW w:w="4606" w:type="dxa"/>
            <w:shd w:val="clear" w:color="auto" w:fill="auto"/>
            <w:vAlign w:val="center"/>
          </w:tcPr>
          <w:p w14:paraId="2A01EC21" w14:textId="77777777" w:rsidR="00E718B5" w:rsidRPr="007C7B5A" w:rsidRDefault="00E718B5" w:rsidP="00F30A4C">
            <w:pPr>
              <w:rPr>
                <w:highlight w:val="yellow"/>
              </w:rPr>
            </w:pPr>
            <w:r w:rsidRPr="007C7B5A">
              <w:rPr>
                <w:highlight w:val="yellow"/>
              </w:rPr>
              <w:t>Ano/ne</w:t>
            </w:r>
          </w:p>
          <w:p w14:paraId="26CC65D0" w14:textId="77777777" w:rsidR="00E718B5" w:rsidRPr="007C7B5A" w:rsidRDefault="00E718B5" w:rsidP="007C7B5A">
            <w:r w:rsidRPr="007C7B5A">
              <w:rPr>
                <w:highlight w:val="yellow"/>
              </w:rPr>
              <w:t>v případě, že Ano, jsou podmínky elektronické aukce uvedeny v P</w:t>
            </w:r>
            <w:r w:rsidR="007C7B5A">
              <w:rPr>
                <w:highlight w:val="yellow"/>
              </w:rPr>
              <w:t>ř</w:t>
            </w:r>
            <w:r w:rsidRPr="007C7B5A">
              <w:rPr>
                <w:highlight w:val="yellow"/>
              </w:rPr>
              <w:t>íloze č. 1 této výzvy k podání nabídek</w:t>
            </w:r>
          </w:p>
        </w:tc>
      </w:tr>
    </w:tbl>
    <w:p w14:paraId="36FEEBF7" w14:textId="77777777" w:rsidR="00FD766E" w:rsidRPr="007C7B5A" w:rsidRDefault="00FD766E">
      <w:pPr>
        <w:rPr>
          <w:rFonts w:eastAsia="MS Mincho"/>
        </w:rPr>
      </w:pPr>
    </w:p>
    <w:p w14:paraId="6CAF46AF" w14:textId="77777777" w:rsidR="00115478" w:rsidRPr="007C7B5A" w:rsidRDefault="00115478">
      <w:pPr>
        <w:rPr>
          <w:color w:val="FF0000"/>
        </w:rPr>
      </w:pPr>
    </w:p>
    <w:p w14:paraId="1B378D41" w14:textId="77777777" w:rsidR="0064796C" w:rsidRPr="007C7B5A" w:rsidRDefault="0064796C" w:rsidP="0064796C">
      <w:pPr>
        <w:numPr>
          <w:ilvl w:val="0"/>
          <w:numId w:val="20"/>
        </w:numPr>
        <w:rPr>
          <w:rFonts w:eastAsia="MS Mincho"/>
          <w:b/>
          <w:bCs/>
        </w:rPr>
      </w:pPr>
      <w:r w:rsidRPr="007C7B5A">
        <w:rPr>
          <w:rFonts w:eastAsia="MS Mincho"/>
          <w:b/>
          <w:bCs/>
        </w:rPr>
        <w:t>S</w:t>
      </w:r>
      <w:r w:rsidR="00804EA5" w:rsidRPr="007C7B5A">
        <w:rPr>
          <w:rFonts w:eastAsia="MS Mincho"/>
          <w:b/>
          <w:bCs/>
        </w:rPr>
        <w:t xml:space="preserve">pecifikace předmětu dílčí </w:t>
      </w:r>
      <w:proofErr w:type="gramStart"/>
      <w:r w:rsidR="00804EA5" w:rsidRPr="007C7B5A">
        <w:rPr>
          <w:rFonts w:eastAsia="MS Mincho"/>
          <w:b/>
          <w:bCs/>
        </w:rPr>
        <w:t xml:space="preserve">zakázky - </w:t>
      </w:r>
      <w:r w:rsidR="004A27E3" w:rsidRPr="007C7B5A">
        <w:rPr>
          <w:rFonts w:eastAsia="MS Mincho"/>
          <w:b/>
          <w:bCs/>
        </w:rPr>
        <w:t>Díla</w:t>
      </w:r>
      <w:proofErr w:type="gramEnd"/>
      <w:r w:rsidRPr="007C7B5A">
        <w:rPr>
          <w:rFonts w:eastAsia="MS Mincho"/>
          <w:b/>
          <w:bCs/>
        </w:rPr>
        <w:t xml:space="preserve">, požadavky na činnosti </w:t>
      </w:r>
      <w:r w:rsidR="00846ADF" w:rsidRPr="007C7B5A">
        <w:rPr>
          <w:rFonts w:eastAsia="MS Mincho"/>
          <w:b/>
          <w:bCs/>
        </w:rPr>
        <w:t>Zhotovitele</w:t>
      </w:r>
      <w:r w:rsidRPr="007C7B5A">
        <w:rPr>
          <w:rFonts w:eastAsia="MS Mincho"/>
          <w:b/>
          <w:bCs/>
        </w:rPr>
        <w:t xml:space="preserve"> v souladu s rámcovou </w:t>
      </w:r>
      <w:r w:rsidR="00EC5717" w:rsidRPr="007C7B5A">
        <w:rPr>
          <w:rFonts w:eastAsia="MS Mincho"/>
          <w:b/>
          <w:bCs/>
        </w:rPr>
        <w:t>dohodou</w:t>
      </w:r>
    </w:p>
    <w:p w14:paraId="3D32BCD2" w14:textId="77777777" w:rsidR="00587872" w:rsidRPr="007C7B5A" w:rsidRDefault="00587872" w:rsidP="00587872">
      <w:pPr>
        <w:rPr>
          <w:rFonts w:eastAsia="MS Mincho"/>
          <w:b/>
          <w:bCs/>
        </w:rPr>
      </w:pPr>
    </w:p>
    <w:p w14:paraId="5E82A5B2" w14:textId="77777777" w:rsidR="00587872" w:rsidRPr="007C7B5A" w:rsidRDefault="00587872" w:rsidP="00A52116">
      <w:pPr>
        <w:ind w:left="720"/>
        <w:rPr>
          <w:rFonts w:eastAsia="MS Mincho"/>
          <w:bCs/>
        </w:rPr>
      </w:pPr>
    </w:p>
    <w:tbl>
      <w:tblPr>
        <w:tblStyle w:val="Mkatabulky"/>
        <w:tblW w:w="0" w:type="auto"/>
        <w:tblInd w:w="38" w:type="dxa"/>
        <w:tblLook w:val="04A0" w:firstRow="1" w:lastRow="0" w:firstColumn="1" w:lastColumn="0" w:noHBand="0" w:noVBand="1"/>
      </w:tblPr>
      <w:tblGrid>
        <w:gridCol w:w="4605"/>
        <w:gridCol w:w="4605"/>
      </w:tblGrid>
      <w:tr w:rsidR="004A27E3" w:rsidRPr="00B05B53" w14:paraId="60ABA6E8" w14:textId="77777777" w:rsidTr="004A27E3">
        <w:tc>
          <w:tcPr>
            <w:tcW w:w="4605" w:type="dxa"/>
          </w:tcPr>
          <w:p w14:paraId="551B7C99" w14:textId="77777777" w:rsidR="004A27E3" w:rsidRPr="007C7B5A" w:rsidRDefault="004A27E3" w:rsidP="007C7B5A">
            <w:pPr>
              <w:numPr>
                <w:ilvl w:val="1"/>
                <w:numId w:val="20"/>
              </w:numPr>
              <w:ind w:left="388"/>
              <w:rPr>
                <w:rFonts w:eastAsia="MS Mincho"/>
                <w:b/>
                <w:bCs/>
              </w:rPr>
            </w:pPr>
            <w:r w:rsidRPr="007C7B5A">
              <w:rPr>
                <w:rFonts w:eastAsia="MS Mincho"/>
                <w:b/>
                <w:bCs/>
              </w:rPr>
              <w:t xml:space="preserve">Rozsah </w:t>
            </w:r>
            <w:r w:rsidR="00EB54B3" w:rsidRPr="007C7B5A">
              <w:rPr>
                <w:rFonts w:eastAsia="MS Mincho"/>
                <w:b/>
                <w:bCs/>
              </w:rPr>
              <w:t>D</w:t>
            </w:r>
            <w:r w:rsidRPr="007C7B5A">
              <w:rPr>
                <w:rFonts w:eastAsia="MS Mincho"/>
                <w:b/>
                <w:bCs/>
              </w:rPr>
              <w:t>íla:</w:t>
            </w:r>
          </w:p>
          <w:p w14:paraId="1A87D8BE" w14:textId="77777777" w:rsidR="004A27E3" w:rsidRPr="007C7B5A" w:rsidRDefault="004A27E3" w:rsidP="00587872">
            <w:pPr>
              <w:rPr>
                <w:rFonts w:eastAsia="MS Mincho"/>
                <w:b/>
                <w:bCs/>
              </w:rPr>
            </w:pPr>
          </w:p>
        </w:tc>
        <w:tc>
          <w:tcPr>
            <w:tcW w:w="4605" w:type="dxa"/>
          </w:tcPr>
          <w:p w14:paraId="6892BEB9" w14:textId="77777777" w:rsidR="004A27E3" w:rsidRPr="007C7B5A" w:rsidRDefault="00E718B5" w:rsidP="00E718B5">
            <w:pPr>
              <w:rPr>
                <w:rFonts w:eastAsia="MS Mincho"/>
                <w:b/>
                <w:bCs/>
              </w:rPr>
            </w:pPr>
            <w:r w:rsidRPr="007C7B5A">
              <w:rPr>
                <w:rFonts w:eastAsia="MS Mincho"/>
                <w:b/>
                <w:bCs/>
                <w:highlight w:val="yellow"/>
              </w:rPr>
              <w:t>[bude doplněno Objednatelem]</w:t>
            </w:r>
          </w:p>
        </w:tc>
      </w:tr>
      <w:tr w:rsidR="004A27E3" w:rsidRPr="00B05B53" w14:paraId="28BBB8C3" w14:textId="77777777" w:rsidTr="004A27E3">
        <w:tc>
          <w:tcPr>
            <w:tcW w:w="4605" w:type="dxa"/>
          </w:tcPr>
          <w:p w14:paraId="342EFB1B" w14:textId="77777777" w:rsidR="004A27E3" w:rsidRPr="007C7B5A" w:rsidRDefault="004A27E3" w:rsidP="007C7B5A">
            <w:pPr>
              <w:numPr>
                <w:ilvl w:val="1"/>
                <w:numId w:val="20"/>
              </w:numPr>
              <w:ind w:left="388" w:hanging="388"/>
              <w:rPr>
                <w:rFonts w:eastAsia="MS Mincho"/>
                <w:b/>
                <w:bCs/>
              </w:rPr>
            </w:pPr>
            <w:r w:rsidRPr="007C7B5A">
              <w:rPr>
                <w:rFonts w:eastAsia="MS Mincho"/>
                <w:b/>
                <w:bCs/>
              </w:rPr>
              <w:t xml:space="preserve">Místo plnění </w:t>
            </w:r>
          </w:p>
          <w:p w14:paraId="09641912" w14:textId="77777777" w:rsidR="004A27E3" w:rsidRPr="007C7B5A" w:rsidRDefault="004A27E3" w:rsidP="00587872">
            <w:pPr>
              <w:rPr>
                <w:rFonts w:eastAsia="MS Mincho"/>
                <w:b/>
                <w:bCs/>
              </w:rPr>
            </w:pPr>
          </w:p>
        </w:tc>
        <w:tc>
          <w:tcPr>
            <w:tcW w:w="4605" w:type="dxa"/>
          </w:tcPr>
          <w:p w14:paraId="60228E58" w14:textId="77777777" w:rsidR="004A27E3" w:rsidRPr="007C7B5A" w:rsidRDefault="00E718B5" w:rsidP="00587872">
            <w:pPr>
              <w:rPr>
                <w:rFonts w:eastAsia="MS Mincho"/>
                <w:b/>
                <w:bCs/>
              </w:rPr>
            </w:pPr>
            <w:r w:rsidRPr="007C7B5A">
              <w:rPr>
                <w:rFonts w:eastAsia="MS Mincho"/>
                <w:b/>
                <w:bCs/>
                <w:highlight w:val="yellow"/>
              </w:rPr>
              <w:t>[bude doplněno Objednatelem]</w:t>
            </w:r>
          </w:p>
        </w:tc>
      </w:tr>
      <w:tr w:rsidR="004A27E3" w:rsidRPr="00B05B53" w14:paraId="03FC1ACA" w14:textId="77777777" w:rsidTr="004A27E3">
        <w:tc>
          <w:tcPr>
            <w:tcW w:w="4605" w:type="dxa"/>
          </w:tcPr>
          <w:p w14:paraId="44ABCECE" w14:textId="77777777" w:rsidR="004A27E3" w:rsidRPr="007C7B5A" w:rsidRDefault="004A27E3" w:rsidP="007C7B5A">
            <w:pPr>
              <w:numPr>
                <w:ilvl w:val="1"/>
                <w:numId w:val="20"/>
              </w:numPr>
              <w:ind w:left="388" w:hanging="388"/>
              <w:rPr>
                <w:rFonts w:eastAsia="MS Mincho"/>
                <w:b/>
                <w:bCs/>
              </w:rPr>
            </w:pPr>
            <w:r w:rsidRPr="007C7B5A">
              <w:rPr>
                <w:rFonts w:eastAsia="MS Mincho"/>
                <w:b/>
                <w:bCs/>
              </w:rPr>
              <w:t>Doba plnění:</w:t>
            </w:r>
          </w:p>
          <w:p w14:paraId="0E2996FF" w14:textId="77777777" w:rsidR="00B05B53" w:rsidRPr="007C7B5A" w:rsidRDefault="00B05B53" w:rsidP="007C7B5A">
            <w:pPr>
              <w:ind w:left="388"/>
              <w:rPr>
                <w:rFonts w:eastAsia="MS Mincho"/>
                <w:bCs/>
                <w:i/>
              </w:rPr>
            </w:pPr>
            <w:r w:rsidRPr="007C7B5A">
              <w:rPr>
                <w:rFonts w:eastAsia="MS Mincho"/>
                <w:bCs/>
                <w:i/>
              </w:rPr>
              <w:t xml:space="preserve">(Objednatel uvede požadavky na dobu doplnění. V případě, že není dílčím hodnotícím kritériem je oprávněn uvést </w:t>
            </w:r>
            <w:proofErr w:type="gramStart"/>
            <w:r w:rsidRPr="007C7B5A">
              <w:rPr>
                <w:rFonts w:eastAsia="MS Mincho"/>
                <w:bCs/>
                <w:i/>
              </w:rPr>
              <w:t>přesnou  a</w:t>
            </w:r>
            <w:proofErr w:type="gramEnd"/>
            <w:r w:rsidRPr="007C7B5A">
              <w:rPr>
                <w:rFonts w:eastAsia="MS Mincho"/>
                <w:bCs/>
                <w:i/>
              </w:rPr>
              <w:t xml:space="preserve"> pro Zhotovitele závaznou dobu plnění) </w:t>
            </w:r>
          </w:p>
          <w:p w14:paraId="6C926629" w14:textId="77777777" w:rsidR="004A27E3" w:rsidRPr="007C7B5A" w:rsidRDefault="004A27E3" w:rsidP="00587872">
            <w:pPr>
              <w:rPr>
                <w:rFonts w:eastAsia="MS Mincho"/>
                <w:b/>
                <w:bCs/>
              </w:rPr>
            </w:pPr>
          </w:p>
        </w:tc>
        <w:tc>
          <w:tcPr>
            <w:tcW w:w="4605" w:type="dxa"/>
          </w:tcPr>
          <w:p w14:paraId="47663592" w14:textId="77777777" w:rsidR="004A27E3" w:rsidRPr="007C7B5A" w:rsidRDefault="004A27E3" w:rsidP="007C7B5A">
            <w:pPr>
              <w:jc w:val="both"/>
              <w:rPr>
                <w:rFonts w:eastAsia="MS Mincho"/>
                <w:bCs/>
              </w:rPr>
            </w:pPr>
            <w:r w:rsidRPr="007C7B5A">
              <w:rPr>
                <w:rFonts w:eastAsia="MS Mincho"/>
                <w:bCs/>
              </w:rPr>
              <w:t xml:space="preserve">Požadovaný předpoklad zahájení prací </w:t>
            </w:r>
            <w:r w:rsidR="00EB54B3" w:rsidRPr="007C7B5A">
              <w:rPr>
                <w:rFonts w:eastAsia="MS Mincho"/>
                <w:bCs/>
              </w:rPr>
              <w:t>provádění D</w:t>
            </w:r>
            <w:r w:rsidRPr="007C7B5A">
              <w:rPr>
                <w:rFonts w:eastAsia="MS Mincho"/>
                <w:bCs/>
              </w:rPr>
              <w:t>íla</w:t>
            </w:r>
            <w:r w:rsidR="00EB54B3" w:rsidRPr="007C7B5A">
              <w:rPr>
                <w:rFonts w:eastAsia="MS Mincho"/>
                <w:bCs/>
              </w:rPr>
              <w:t xml:space="preserve">: </w:t>
            </w:r>
            <w:r w:rsidR="00E9274C" w:rsidRPr="007C7B5A">
              <w:rPr>
                <w:rFonts w:eastAsia="MS Mincho"/>
                <w:bCs/>
              </w:rPr>
              <w:t>[</w:t>
            </w:r>
            <w:r w:rsidR="00EB54B3" w:rsidRPr="007C7B5A">
              <w:rPr>
                <w:rFonts w:eastAsia="MS Mincho"/>
                <w:b/>
                <w:bCs/>
                <w:highlight w:val="yellow"/>
              </w:rPr>
              <w:t>bude doplněno Objednatelem]</w:t>
            </w:r>
          </w:p>
          <w:p w14:paraId="3721F37D" w14:textId="77777777" w:rsidR="004A27E3" w:rsidRPr="007C7B5A" w:rsidRDefault="004A27E3" w:rsidP="007C7B5A">
            <w:pPr>
              <w:jc w:val="both"/>
              <w:rPr>
                <w:rFonts w:eastAsia="MS Mincho"/>
                <w:bCs/>
              </w:rPr>
            </w:pPr>
          </w:p>
          <w:p w14:paraId="2C86C6E5" w14:textId="77777777" w:rsidR="004A27E3" w:rsidRDefault="004A27E3" w:rsidP="007C7B5A">
            <w:pPr>
              <w:jc w:val="both"/>
              <w:rPr>
                <w:rFonts w:eastAsia="MS Mincho"/>
                <w:bCs/>
              </w:rPr>
            </w:pPr>
            <w:r w:rsidRPr="007C7B5A">
              <w:rPr>
                <w:rFonts w:eastAsia="MS Mincho"/>
                <w:bCs/>
              </w:rPr>
              <w:t xml:space="preserve">Předpoklad dokončení prací na </w:t>
            </w:r>
            <w:r w:rsidR="005A68FB">
              <w:rPr>
                <w:rFonts w:eastAsia="MS Mincho"/>
                <w:bCs/>
              </w:rPr>
              <w:t>D</w:t>
            </w:r>
            <w:r w:rsidRPr="007C7B5A">
              <w:rPr>
                <w:rFonts w:eastAsia="MS Mincho"/>
                <w:bCs/>
              </w:rPr>
              <w:t xml:space="preserve">íle v místě </w:t>
            </w:r>
            <w:proofErr w:type="gramStart"/>
            <w:r w:rsidRPr="007C7B5A">
              <w:rPr>
                <w:rFonts w:eastAsia="MS Mincho"/>
                <w:bCs/>
              </w:rPr>
              <w:t>plnění:  do</w:t>
            </w:r>
            <w:proofErr w:type="gramEnd"/>
            <w:r w:rsidR="00EB54B3" w:rsidRPr="007C7B5A">
              <w:rPr>
                <w:rFonts w:eastAsia="MS Mincho"/>
                <w:bCs/>
              </w:rPr>
              <w:t xml:space="preserve"> </w:t>
            </w:r>
            <w:r w:rsidR="00E9274C" w:rsidRPr="007C7B5A">
              <w:rPr>
                <w:rFonts w:eastAsia="MS Mincho"/>
                <w:bCs/>
              </w:rPr>
              <w:t>[</w:t>
            </w:r>
            <w:r w:rsidR="00EB54B3" w:rsidRPr="007C7B5A">
              <w:rPr>
                <w:rFonts w:eastAsia="MS Mincho"/>
                <w:b/>
                <w:bCs/>
                <w:highlight w:val="yellow"/>
              </w:rPr>
              <w:t>bude doplněno Objedn</w:t>
            </w:r>
            <w:r w:rsidR="00EB54B3" w:rsidRPr="00A63460">
              <w:rPr>
                <w:rFonts w:eastAsia="MS Mincho"/>
                <w:b/>
                <w:bCs/>
                <w:highlight w:val="yellow"/>
              </w:rPr>
              <w:t>atelem]</w:t>
            </w:r>
            <w:r w:rsidRPr="00A63460">
              <w:rPr>
                <w:rFonts w:eastAsia="MS Mincho"/>
                <w:bCs/>
              </w:rPr>
              <w:t>.dnů od</w:t>
            </w:r>
            <w:r w:rsidR="00EB54B3" w:rsidRPr="00A63460">
              <w:rPr>
                <w:rFonts w:eastAsia="MS Mincho"/>
                <w:bCs/>
              </w:rPr>
              <w:t xml:space="preserve">e </w:t>
            </w:r>
            <w:r w:rsidRPr="00A63460">
              <w:rPr>
                <w:rFonts w:eastAsia="MS Mincho"/>
                <w:bCs/>
              </w:rPr>
              <w:t xml:space="preserve">zahájení </w:t>
            </w:r>
            <w:r w:rsidR="005A68FB">
              <w:rPr>
                <w:rFonts w:eastAsia="MS Mincho"/>
                <w:bCs/>
              </w:rPr>
              <w:t>provádění Díla</w:t>
            </w:r>
            <w:r w:rsidR="005A68FB" w:rsidRPr="00A63460">
              <w:rPr>
                <w:rFonts w:eastAsia="MS Mincho"/>
                <w:bCs/>
              </w:rPr>
              <w:t xml:space="preserve"> </w:t>
            </w:r>
            <w:r w:rsidR="00EB54B3" w:rsidRPr="00A63460">
              <w:rPr>
                <w:rFonts w:eastAsia="MS Mincho"/>
                <w:bCs/>
              </w:rPr>
              <w:t>/ předání staveniště.</w:t>
            </w:r>
          </w:p>
          <w:p w14:paraId="498919C8" w14:textId="77777777" w:rsidR="00A43EF2" w:rsidRDefault="00A43EF2" w:rsidP="00A63460">
            <w:pPr>
              <w:jc w:val="both"/>
              <w:rPr>
                <w:rFonts w:eastAsia="MS Mincho"/>
                <w:bCs/>
              </w:rPr>
            </w:pPr>
          </w:p>
          <w:p w14:paraId="2BAED849" w14:textId="77777777" w:rsidR="00A43EF2" w:rsidRPr="00A63460" w:rsidRDefault="00A43EF2" w:rsidP="00A63460">
            <w:pPr>
              <w:jc w:val="both"/>
              <w:rPr>
                <w:rFonts w:eastAsia="MS Mincho"/>
                <w:bCs/>
              </w:rPr>
            </w:pPr>
            <w:r>
              <w:rPr>
                <w:rFonts w:eastAsia="MS Mincho"/>
                <w:bCs/>
              </w:rPr>
              <w:t xml:space="preserve">Doba plnění je stanovena ve </w:t>
            </w:r>
            <w:r w:rsidRPr="007C7C3F">
              <w:rPr>
                <w:rFonts w:eastAsia="MS Mincho"/>
                <w:bCs/>
              </w:rPr>
              <w:t>dnech</w:t>
            </w:r>
          </w:p>
          <w:p w14:paraId="6DAC3F0F" w14:textId="77777777" w:rsidR="004A27E3" w:rsidRPr="00A63460" w:rsidRDefault="004A27E3" w:rsidP="00587872">
            <w:pPr>
              <w:rPr>
                <w:rFonts w:eastAsia="MS Mincho"/>
                <w:b/>
                <w:bCs/>
              </w:rPr>
            </w:pPr>
          </w:p>
        </w:tc>
      </w:tr>
      <w:tr w:rsidR="00636E60" w:rsidRPr="00B05B53" w14:paraId="4B114F81" w14:textId="77777777" w:rsidTr="004A27E3">
        <w:tc>
          <w:tcPr>
            <w:tcW w:w="4605" w:type="dxa"/>
          </w:tcPr>
          <w:p w14:paraId="799C6011" w14:textId="77777777" w:rsidR="00636E60" w:rsidRPr="00A63460" w:rsidRDefault="00636E60" w:rsidP="00B24CCF">
            <w:pPr>
              <w:numPr>
                <w:ilvl w:val="1"/>
                <w:numId w:val="20"/>
              </w:numPr>
              <w:ind w:left="388" w:hanging="388"/>
              <w:rPr>
                <w:rFonts w:eastAsia="MS Mincho"/>
                <w:b/>
                <w:bCs/>
              </w:rPr>
            </w:pPr>
            <w:r w:rsidRPr="00A63460">
              <w:rPr>
                <w:rFonts w:eastAsia="MS Mincho"/>
                <w:b/>
                <w:bCs/>
              </w:rPr>
              <w:lastRenderedPageBreak/>
              <w:t xml:space="preserve">Doba odstávky </w:t>
            </w:r>
            <w:r w:rsidR="00B24CCF">
              <w:rPr>
                <w:rFonts w:eastAsia="MS Mincho"/>
                <w:b/>
                <w:bCs/>
              </w:rPr>
              <w:t>zařízení</w:t>
            </w:r>
            <w:r w:rsidRPr="00A63460">
              <w:rPr>
                <w:rFonts w:eastAsia="MS Mincho"/>
                <w:b/>
                <w:bCs/>
              </w:rPr>
              <w:t xml:space="preserve">: </w:t>
            </w:r>
          </w:p>
        </w:tc>
        <w:tc>
          <w:tcPr>
            <w:tcW w:w="4605" w:type="dxa"/>
          </w:tcPr>
          <w:p w14:paraId="7F1E5E37" w14:textId="77777777" w:rsidR="00636E60" w:rsidRPr="00A63460" w:rsidRDefault="00B05B53" w:rsidP="004A27E3">
            <w:pPr>
              <w:jc w:val="both"/>
              <w:rPr>
                <w:rFonts w:eastAsia="MS Mincho"/>
                <w:bCs/>
              </w:rPr>
            </w:pPr>
            <w:r w:rsidRPr="00A63460">
              <w:rPr>
                <w:rFonts w:eastAsia="MS Mincho"/>
                <w:b/>
                <w:bCs/>
                <w:highlight w:val="yellow"/>
              </w:rPr>
              <w:t>[</w:t>
            </w:r>
            <w:r w:rsidR="00636E60" w:rsidRPr="00A63460">
              <w:rPr>
                <w:rFonts w:eastAsia="MS Mincho"/>
                <w:b/>
                <w:bCs/>
                <w:highlight w:val="yellow"/>
              </w:rPr>
              <w:t>bude doplněno Objednatelem]</w:t>
            </w:r>
          </w:p>
        </w:tc>
      </w:tr>
      <w:tr w:rsidR="00EB54B3" w:rsidRPr="00B05B53" w14:paraId="0A85DA99" w14:textId="77777777" w:rsidTr="004A27E3">
        <w:tc>
          <w:tcPr>
            <w:tcW w:w="4605" w:type="dxa"/>
          </w:tcPr>
          <w:p w14:paraId="7223D483" w14:textId="77777777" w:rsidR="00EB54B3" w:rsidRPr="00A63460" w:rsidRDefault="00EB54B3" w:rsidP="00A63460">
            <w:pPr>
              <w:numPr>
                <w:ilvl w:val="1"/>
                <w:numId w:val="20"/>
              </w:numPr>
              <w:ind w:left="388" w:hanging="388"/>
              <w:rPr>
                <w:rFonts w:eastAsia="MS Mincho"/>
                <w:b/>
                <w:bCs/>
              </w:rPr>
            </w:pPr>
            <w:r w:rsidRPr="00A63460">
              <w:rPr>
                <w:rFonts w:eastAsia="MS Mincho"/>
                <w:b/>
                <w:bCs/>
              </w:rPr>
              <w:t>Další požadavky Objednatele či podmínky vázající se k předmětu zakázky</w:t>
            </w:r>
          </w:p>
        </w:tc>
        <w:tc>
          <w:tcPr>
            <w:tcW w:w="4605" w:type="dxa"/>
          </w:tcPr>
          <w:p w14:paraId="639C9ED2" w14:textId="77777777" w:rsidR="00EB54B3" w:rsidRPr="00A63460" w:rsidRDefault="00EB54B3" w:rsidP="00587872">
            <w:pPr>
              <w:rPr>
                <w:rFonts w:eastAsia="MS Mincho"/>
                <w:b/>
                <w:bCs/>
              </w:rPr>
            </w:pPr>
            <w:r w:rsidRPr="00A63460">
              <w:rPr>
                <w:rFonts w:eastAsia="MS Mincho"/>
                <w:b/>
                <w:bCs/>
                <w:highlight w:val="yellow"/>
              </w:rPr>
              <w:t>[bude doplněno Objednatelem]</w:t>
            </w:r>
          </w:p>
        </w:tc>
      </w:tr>
    </w:tbl>
    <w:p w14:paraId="4C1FE02B" w14:textId="77777777" w:rsidR="00587872" w:rsidRPr="00C30048" w:rsidRDefault="00587872" w:rsidP="00587872">
      <w:pPr>
        <w:rPr>
          <w:rFonts w:eastAsia="MS Mincho"/>
          <w:b/>
          <w:bCs/>
        </w:rPr>
      </w:pPr>
    </w:p>
    <w:p w14:paraId="7DE7C17C" w14:textId="77777777" w:rsidR="00B05B53" w:rsidRPr="00C30048" w:rsidRDefault="00B05B53">
      <w:pPr>
        <w:rPr>
          <w:color w:val="FF0000"/>
        </w:rPr>
      </w:pPr>
      <w:r w:rsidRPr="00C30048">
        <w:rPr>
          <w:rFonts w:eastAsia="MS Mincho"/>
          <w:bCs/>
          <w:i/>
        </w:rPr>
        <w:t>V</w:t>
      </w:r>
      <w:r w:rsidR="00A43EF2" w:rsidRPr="00A43EF2">
        <w:rPr>
          <w:rFonts w:eastAsia="MS Mincho"/>
          <w:bCs/>
          <w:i/>
        </w:rPr>
        <w:t> </w:t>
      </w:r>
      <w:r w:rsidRPr="00C30048">
        <w:rPr>
          <w:rFonts w:eastAsia="MS Mincho"/>
          <w:bCs/>
          <w:i/>
        </w:rPr>
        <w:t>případě</w:t>
      </w:r>
      <w:r w:rsidR="00A43EF2" w:rsidRPr="00A43EF2">
        <w:rPr>
          <w:rFonts w:eastAsia="MS Mincho"/>
          <w:bCs/>
          <w:i/>
        </w:rPr>
        <w:t>,</w:t>
      </w:r>
      <w:r w:rsidRPr="00C30048">
        <w:rPr>
          <w:rFonts w:eastAsia="MS Mincho"/>
          <w:bCs/>
          <w:i/>
        </w:rPr>
        <w:t xml:space="preserve"> že doba plnění bude předmětem dílčího kritéria v rámci hodnocení nabídek pak platí, že;</w:t>
      </w:r>
      <w:r w:rsidRPr="00C30048">
        <w:rPr>
          <w:rFonts w:eastAsia="MS Mincho"/>
          <w:bCs/>
          <w:i/>
        </w:rPr>
        <w:tab/>
      </w:r>
    </w:p>
    <w:p w14:paraId="3EF6B985" w14:textId="77777777" w:rsidR="00B05B53" w:rsidRPr="00A43EF2" w:rsidRDefault="00846ADF" w:rsidP="00C30048">
      <w:pPr>
        <w:pStyle w:val="Odstavecseseznamem"/>
        <w:numPr>
          <w:ilvl w:val="0"/>
          <w:numId w:val="40"/>
        </w:numPr>
        <w:rPr>
          <w:rFonts w:eastAsia="MS Mincho"/>
        </w:rPr>
      </w:pPr>
      <w:r w:rsidRPr="00A43EF2">
        <w:rPr>
          <w:rFonts w:eastAsia="MS Mincho"/>
        </w:rPr>
        <w:t xml:space="preserve">Zhotovitel </w:t>
      </w:r>
      <w:r w:rsidR="00804EA5" w:rsidRPr="00A43EF2">
        <w:rPr>
          <w:rFonts w:eastAsia="MS Mincho"/>
        </w:rPr>
        <w:t xml:space="preserve">jako součást </w:t>
      </w:r>
      <w:r w:rsidRPr="00A43EF2">
        <w:rPr>
          <w:rFonts w:eastAsia="MS Mincho"/>
        </w:rPr>
        <w:t>N</w:t>
      </w:r>
      <w:r w:rsidR="00804EA5" w:rsidRPr="00A43EF2">
        <w:rPr>
          <w:rFonts w:eastAsia="MS Mincho"/>
        </w:rPr>
        <w:t xml:space="preserve">abídky uvede konkrétní datum zahájení realizace </w:t>
      </w:r>
      <w:r w:rsidR="005A68FB">
        <w:rPr>
          <w:rFonts w:eastAsia="MS Mincho"/>
        </w:rPr>
        <w:t>D</w:t>
      </w:r>
      <w:r w:rsidR="00804EA5" w:rsidRPr="00A43EF2">
        <w:rPr>
          <w:rFonts w:eastAsia="MS Mincho"/>
        </w:rPr>
        <w:t>íla, datum dokončení a termín předání, příp. další dílčí termíny budou uvedeny v </w:t>
      </w:r>
      <w:r w:rsidRPr="00A43EF2">
        <w:rPr>
          <w:rFonts w:eastAsia="MS Mincho"/>
        </w:rPr>
        <w:t>H</w:t>
      </w:r>
      <w:r w:rsidR="00804EA5" w:rsidRPr="00A43EF2">
        <w:rPr>
          <w:rFonts w:eastAsia="MS Mincho"/>
        </w:rPr>
        <w:t>armonogramu p</w:t>
      </w:r>
      <w:r w:rsidRPr="00A43EF2">
        <w:rPr>
          <w:rFonts w:eastAsia="MS Mincho"/>
        </w:rPr>
        <w:t>l</w:t>
      </w:r>
      <w:r w:rsidR="005A68FB">
        <w:rPr>
          <w:rFonts w:eastAsia="MS Mincho"/>
        </w:rPr>
        <w:t>ně</w:t>
      </w:r>
      <w:r w:rsidRPr="00A43EF2">
        <w:rPr>
          <w:rFonts w:eastAsia="MS Mincho"/>
        </w:rPr>
        <w:t>ní</w:t>
      </w:r>
      <w:r w:rsidR="00804EA5" w:rsidRPr="00A43EF2">
        <w:rPr>
          <w:rFonts w:eastAsia="MS Mincho"/>
        </w:rPr>
        <w:t xml:space="preserve"> zpracovaným </w:t>
      </w:r>
      <w:r w:rsidRPr="00A43EF2">
        <w:rPr>
          <w:rFonts w:eastAsia="MS Mincho"/>
        </w:rPr>
        <w:t>Zhotovitele</w:t>
      </w:r>
      <w:r w:rsidR="00804EA5" w:rsidRPr="00A43EF2">
        <w:rPr>
          <w:rFonts w:eastAsia="MS Mincho"/>
        </w:rPr>
        <w:t>m.</w:t>
      </w:r>
    </w:p>
    <w:p w14:paraId="1A37E661" w14:textId="77777777" w:rsidR="00B05B53" w:rsidRPr="00A43EF2" w:rsidRDefault="00770F8C" w:rsidP="00C30048">
      <w:pPr>
        <w:pStyle w:val="Odstavecseseznamem"/>
        <w:numPr>
          <w:ilvl w:val="0"/>
          <w:numId w:val="40"/>
        </w:numPr>
        <w:rPr>
          <w:rFonts w:eastAsia="MS Mincho"/>
        </w:rPr>
      </w:pPr>
      <w:r w:rsidRPr="00A43EF2">
        <w:rPr>
          <w:rFonts w:eastAsia="MS Mincho"/>
        </w:rPr>
        <w:t>Délka doby plnění musí odpovídat požadavkům uvedeným v</w:t>
      </w:r>
      <w:r w:rsidR="001F0B5A" w:rsidRPr="00A43EF2">
        <w:rPr>
          <w:rFonts w:eastAsia="MS Mincho"/>
        </w:rPr>
        <w:t> </w:t>
      </w:r>
      <w:r w:rsidR="00846ADF" w:rsidRPr="00A43EF2">
        <w:rPr>
          <w:rFonts w:eastAsia="MS Mincho"/>
        </w:rPr>
        <w:t>R</w:t>
      </w:r>
      <w:r w:rsidRPr="00A43EF2">
        <w:rPr>
          <w:rFonts w:eastAsia="MS Mincho"/>
        </w:rPr>
        <w:t>ámcové</w:t>
      </w:r>
      <w:r w:rsidR="001F0B5A" w:rsidRPr="00A43EF2">
        <w:rPr>
          <w:rFonts w:eastAsia="MS Mincho"/>
        </w:rPr>
        <w:t xml:space="preserve"> dohodě</w:t>
      </w:r>
      <w:r w:rsidRPr="00A43EF2">
        <w:rPr>
          <w:rFonts w:eastAsia="MS Mincho"/>
        </w:rPr>
        <w:t xml:space="preserve">, přičemž s ohledem na požadavky </w:t>
      </w:r>
      <w:r w:rsidR="00E718B5" w:rsidRPr="00A43EF2">
        <w:rPr>
          <w:rFonts w:eastAsia="MS Mincho"/>
        </w:rPr>
        <w:t>Objednatel</w:t>
      </w:r>
      <w:r w:rsidRPr="00A43EF2">
        <w:rPr>
          <w:rFonts w:eastAsia="MS Mincho"/>
        </w:rPr>
        <w:t xml:space="preserve">e k této dílčí zakázce zpracuje </w:t>
      </w:r>
      <w:r w:rsidR="00846ADF" w:rsidRPr="00A43EF2">
        <w:rPr>
          <w:rFonts w:eastAsia="MS Mincho"/>
        </w:rPr>
        <w:t xml:space="preserve">Zhotovitel </w:t>
      </w:r>
      <w:r w:rsidRPr="00A43EF2">
        <w:rPr>
          <w:rFonts w:eastAsia="MS Mincho"/>
        </w:rPr>
        <w:t xml:space="preserve">dle svých možností </w:t>
      </w:r>
      <w:r w:rsidR="00B05B53" w:rsidRPr="00A43EF2">
        <w:rPr>
          <w:rFonts w:eastAsia="MS Mincho"/>
        </w:rPr>
        <w:t>Harmonogram plnění</w:t>
      </w:r>
      <w:r w:rsidRPr="00A43EF2">
        <w:rPr>
          <w:rFonts w:eastAsia="MS Mincho"/>
        </w:rPr>
        <w:t xml:space="preserve"> s návrhem konkrétních lhůt a termínů. </w:t>
      </w:r>
    </w:p>
    <w:p w14:paraId="6D8DE084" w14:textId="77777777" w:rsidR="00E06738" w:rsidRPr="00C30048" w:rsidRDefault="00E06738" w:rsidP="007C7C3F">
      <w:pPr>
        <w:jc w:val="both"/>
        <w:rPr>
          <w:rFonts w:eastAsia="MS Mincho"/>
          <w:b/>
          <w:bCs/>
        </w:rPr>
      </w:pPr>
    </w:p>
    <w:p w14:paraId="76EB1A84" w14:textId="77777777" w:rsidR="00E06738" w:rsidRPr="00C30048" w:rsidRDefault="00E06738" w:rsidP="00E06738">
      <w:pPr>
        <w:numPr>
          <w:ilvl w:val="0"/>
          <w:numId w:val="20"/>
        </w:numPr>
        <w:rPr>
          <w:rFonts w:eastAsia="MS Mincho"/>
          <w:b/>
          <w:bCs/>
        </w:rPr>
      </w:pPr>
      <w:r w:rsidRPr="00C30048">
        <w:rPr>
          <w:rFonts w:eastAsia="MS Mincho"/>
          <w:b/>
          <w:bCs/>
        </w:rPr>
        <w:t xml:space="preserve">   Prohlídka místa plnění </w:t>
      </w:r>
    </w:p>
    <w:p w14:paraId="34652FD1" w14:textId="77777777" w:rsidR="00E06738" w:rsidRPr="00C30048" w:rsidRDefault="00E06738" w:rsidP="00E06738">
      <w:pPr>
        <w:rPr>
          <w:rFonts w:eastAsia="MS Mincho"/>
          <w:b/>
          <w:bCs/>
        </w:rPr>
      </w:pPr>
    </w:p>
    <w:p w14:paraId="28E83420" w14:textId="77777777" w:rsidR="009A695A" w:rsidRPr="00C30048" w:rsidRDefault="00E718B5" w:rsidP="009A695A">
      <w:r w:rsidRPr="00C30048">
        <w:t>Objednatel</w:t>
      </w:r>
      <w:r w:rsidR="009A695A" w:rsidRPr="00C30048">
        <w:t xml:space="preserve"> požaduje účast zájemců </w:t>
      </w:r>
      <w:r w:rsidR="00804EA5" w:rsidRPr="00C30048">
        <w:t xml:space="preserve">o dílčí zakázku </w:t>
      </w:r>
      <w:r w:rsidR="009A695A" w:rsidRPr="00C30048">
        <w:t>na prohlídce místa plnění.</w:t>
      </w:r>
      <w:r w:rsidR="00804EA5" w:rsidRPr="00C30048">
        <w:t xml:space="preserve"> neboť prohlídka místa plnění je nezbytná pro řádné zpracování nabídky.</w:t>
      </w:r>
      <w:r w:rsidR="009A695A" w:rsidRPr="00C30048">
        <w:t xml:space="preserve"> </w:t>
      </w:r>
    </w:p>
    <w:p w14:paraId="6F24893D" w14:textId="77777777" w:rsidR="009A695A" w:rsidRPr="00C30048" w:rsidRDefault="009A695A" w:rsidP="009A695A"/>
    <w:p w14:paraId="67B1CC4A" w14:textId="77777777" w:rsidR="009A695A" w:rsidRPr="00C30048" w:rsidRDefault="009A695A" w:rsidP="009A695A">
      <w:r w:rsidRPr="00C30048">
        <w:t xml:space="preserve">Prohlídka místa plnění se uskuteční dne ..........v ............. hodin. </w:t>
      </w:r>
    </w:p>
    <w:p w14:paraId="2AF718B6" w14:textId="77777777" w:rsidR="009A695A" w:rsidRPr="00C30048" w:rsidRDefault="009A695A" w:rsidP="009A695A"/>
    <w:p w14:paraId="647BD22F" w14:textId="77777777" w:rsidR="009A695A" w:rsidRPr="00C30048" w:rsidRDefault="009A695A" w:rsidP="009A695A">
      <w:r w:rsidRPr="00C30048">
        <w:t>Sraz účastníků je v ......... hodin...................</w:t>
      </w:r>
    </w:p>
    <w:p w14:paraId="7D3B4DA1" w14:textId="77777777" w:rsidR="009A695A" w:rsidRPr="00C30048" w:rsidRDefault="009A695A" w:rsidP="009A695A">
      <w:r w:rsidRPr="00C30048">
        <w:t>.</w:t>
      </w:r>
    </w:p>
    <w:p w14:paraId="671E23A7" w14:textId="77777777" w:rsidR="009A695A" w:rsidRPr="00C30048" w:rsidRDefault="009A695A" w:rsidP="009A695A">
      <w:r w:rsidRPr="00C30048">
        <w:t xml:space="preserve">Účast na </w:t>
      </w:r>
      <w:r w:rsidR="00804EA5" w:rsidRPr="00C30048">
        <w:t>prohlídce místa plnění je třeba</w:t>
      </w:r>
      <w:r w:rsidRPr="00C30048">
        <w:t xml:space="preserve"> ohlásit</w:t>
      </w:r>
      <w:r w:rsidR="00E718B5" w:rsidRPr="00C30048">
        <w:t xml:space="preserve"> předem</w:t>
      </w:r>
      <w:r w:rsidRPr="00C30048">
        <w:t xml:space="preserve"> na e-mailu </w:t>
      </w:r>
      <w:hyperlink r:id="rId8" w:history="1">
        <w:r w:rsidR="005A68FB">
          <w:rPr>
            <w:highlight w:val="yellow"/>
          </w:rPr>
          <w:t xml:space="preserve">[bude </w:t>
        </w:r>
        <w:proofErr w:type="gramStart"/>
        <w:r w:rsidR="005A68FB">
          <w:rPr>
            <w:highlight w:val="yellow"/>
          </w:rPr>
          <w:t>doplněno]</w:t>
        </w:r>
        <w:r w:rsidR="00B24CCF" w:rsidRPr="00C30048">
          <w:rPr>
            <w:rStyle w:val="Hypertextovodkaz"/>
          </w:rPr>
          <w:t>@</w:t>
        </w:r>
        <w:proofErr w:type="gramEnd"/>
        <w:r w:rsidR="00B24CCF" w:rsidRPr="00C30048">
          <w:rPr>
            <w:rStyle w:val="Hypertextovodkaz"/>
          </w:rPr>
          <w:t>ceproas.cz</w:t>
        </w:r>
      </w:hyperlink>
      <w:r w:rsidR="00804EA5" w:rsidRPr="00C30048">
        <w:t xml:space="preserve"> </w:t>
      </w:r>
    </w:p>
    <w:p w14:paraId="0A4ABBC7" w14:textId="77777777" w:rsidR="00E06738" w:rsidRPr="00C30048" w:rsidRDefault="00E06738" w:rsidP="00E06738">
      <w:pPr>
        <w:rPr>
          <w:rFonts w:eastAsia="MS Mincho"/>
          <w:b/>
          <w:bCs/>
        </w:rPr>
      </w:pPr>
    </w:p>
    <w:p w14:paraId="7012694D" w14:textId="77777777" w:rsidR="00C92BE3" w:rsidRPr="008C27A2" w:rsidRDefault="00C92BE3">
      <w:pPr>
        <w:rPr>
          <w:color w:val="FF0000"/>
        </w:rPr>
      </w:pPr>
    </w:p>
    <w:p w14:paraId="0D5EAF07" w14:textId="77777777" w:rsidR="00F17AD3" w:rsidRPr="008C27A2" w:rsidRDefault="00770F8C" w:rsidP="0078165C">
      <w:pPr>
        <w:numPr>
          <w:ilvl w:val="0"/>
          <w:numId w:val="20"/>
        </w:numPr>
        <w:rPr>
          <w:rFonts w:eastAsia="MS Mincho"/>
          <w:b/>
          <w:bCs/>
        </w:rPr>
      </w:pPr>
      <w:r w:rsidRPr="008C27A2">
        <w:rPr>
          <w:rFonts w:eastAsia="MS Mincho"/>
          <w:b/>
          <w:bCs/>
        </w:rPr>
        <w:t>Hodnotící kritérium</w:t>
      </w:r>
    </w:p>
    <w:p w14:paraId="046D635B" w14:textId="77777777" w:rsidR="00770F8C" w:rsidRPr="008C27A2" w:rsidRDefault="00770F8C" w:rsidP="00F17AD3">
      <w:pPr>
        <w:pStyle w:val="Prosttext"/>
        <w:rPr>
          <w:rFonts w:ascii="Times New Roman" w:hAnsi="Times New Roman" w:cs="Times New Roman"/>
        </w:rPr>
      </w:pPr>
    </w:p>
    <w:p w14:paraId="73895C4B" w14:textId="77777777" w:rsidR="00CA5B3D" w:rsidRPr="00A631A2" w:rsidRDefault="00E718B5" w:rsidP="00770F8C">
      <w:pPr>
        <w:pStyle w:val="Prosttext"/>
        <w:jc w:val="both"/>
        <w:rPr>
          <w:rFonts w:ascii="Times New Roman" w:hAnsi="Times New Roman" w:cs="Times New Roman"/>
        </w:rPr>
      </w:pPr>
      <w:r w:rsidRPr="00A631A2">
        <w:rPr>
          <w:rFonts w:ascii="Times New Roman" w:hAnsi="Times New Roman" w:cs="Times New Roman"/>
        </w:rPr>
        <w:t>Objednatel</w:t>
      </w:r>
      <w:r w:rsidR="00770F8C" w:rsidRPr="00A631A2">
        <w:rPr>
          <w:rFonts w:ascii="Times New Roman" w:hAnsi="Times New Roman" w:cs="Times New Roman"/>
        </w:rPr>
        <w:t xml:space="preserve"> rozhodl pro hodnocení nabídek využít kritéria ekonomické výhodnosti nabídky, přičemž n</w:t>
      </w:r>
      <w:r w:rsidR="00CA5B3D" w:rsidRPr="00A631A2">
        <w:rPr>
          <w:rFonts w:ascii="Times New Roman" w:hAnsi="Times New Roman" w:cs="Times New Roman"/>
          <w:snapToGrid w:val="0"/>
        </w:rPr>
        <w:t xml:space="preserve">abídky </w:t>
      </w:r>
      <w:r w:rsidR="00846ADF" w:rsidRPr="00A631A2">
        <w:rPr>
          <w:rFonts w:ascii="Times New Roman" w:hAnsi="Times New Roman" w:cs="Times New Roman"/>
          <w:snapToGrid w:val="0"/>
        </w:rPr>
        <w:t xml:space="preserve">Zhotovitelů </w:t>
      </w:r>
      <w:r w:rsidR="00CA5B3D" w:rsidRPr="00A631A2">
        <w:rPr>
          <w:rFonts w:ascii="Times New Roman" w:hAnsi="Times New Roman" w:cs="Times New Roman"/>
          <w:snapToGrid w:val="0"/>
        </w:rPr>
        <w:t>budou posuzovány podle dílčích hodnotících kritérií, kterými jsou:</w:t>
      </w:r>
    </w:p>
    <w:p w14:paraId="77A698F6" w14:textId="77777777" w:rsidR="00CA5B3D" w:rsidRPr="00A631A2" w:rsidRDefault="00CA5B3D" w:rsidP="00CA5B3D">
      <w:pPr>
        <w:rPr>
          <w:snapToGrid w:val="0"/>
        </w:rPr>
      </w:pPr>
    </w:p>
    <w:tbl>
      <w:tblPr>
        <w:tblW w:w="9186" w:type="dxa"/>
        <w:tblCellMar>
          <w:left w:w="70" w:type="dxa"/>
          <w:right w:w="70" w:type="dxa"/>
        </w:tblCellMar>
        <w:tblLook w:val="00A0" w:firstRow="1" w:lastRow="0" w:firstColumn="1" w:lastColumn="0" w:noHBand="0" w:noVBand="0"/>
      </w:tblPr>
      <w:tblGrid>
        <w:gridCol w:w="6033"/>
        <w:gridCol w:w="3153"/>
      </w:tblGrid>
      <w:tr w:rsidR="00CA5B3D" w:rsidRPr="00B05B53" w14:paraId="074DC001" w14:textId="77777777">
        <w:trPr>
          <w:trHeight w:val="564"/>
        </w:trPr>
        <w:tc>
          <w:tcPr>
            <w:tcW w:w="6033" w:type="dxa"/>
            <w:tcBorders>
              <w:top w:val="double" w:sz="6" w:space="0" w:color="auto"/>
              <w:left w:val="double" w:sz="6" w:space="0" w:color="auto"/>
              <w:bottom w:val="double" w:sz="6" w:space="0" w:color="auto"/>
              <w:right w:val="single" w:sz="4" w:space="0" w:color="auto"/>
            </w:tcBorders>
            <w:vAlign w:val="center"/>
          </w:tcPr>
          <w:p w14:paraId="4D470EFA" w14:textId="77777777" w:rsidR="00CA5B3D" w:rsidRPr="00A631A2" w:rsidRDefault="00CA5B3D" w:rsidP="00791475">
            <w:pPr>
              <w:jc w:val="center"/>
              <w:rPr>
                <w:b/>
                <w:bCs/>
                <w:snapToGrid w:val="0"/>
              </w:rPr>
            </w:pPr>
            <w:r w:rsidRPr="00A631A2">
              <w:rPr>
                <w:b/>
                <w:bCs/>
                <w:snapToGrid w:val="0"/>
              </w:rPr>
              <w:t>Dílčí hodnotící kritérium</w:t>
            </w:r>
          </w:p>
        </w:tc>
        <w:tc>
          <w:tcPr>
            <w:tcW w:w="3153" w:type="dxa"/>
            <w:tcBorders>
              <w:top w:val="double" w:sz="6" w:space="0" w:color="auto"/>
              <w:left w:val="nil"/>
              <w:bottom w:val="double" w:sz="6" w:space="0" w:color="auto"/>
              <w:right w:val="double" w:sz="6" w:space="0" w:color="auto"/>
            </w:tcBorders>
            <w:vAlign w:val="center"/>
          </w:tcPr>
          <w:p w14:paraId="3A165F2B" w14:textId="77777777" w:rsidR="00CA5B3D" w:rsidRPr="00A631A2" w:rsidRDefault="00CA5B3D" w:rsidP="00791475">
            <w:pPr>
              <w:jc w:val="center"/>
              <w:rPr>
                <w:b/>
                <w:bCs/>
                <w:snapToGrid w:val="0"/>
              </w:rPr>
            </w:pPr>
            <w:r w:rsidRPr="00A631A2">
              <w:rPr>
                <w:b/>
                <w:bCs/>
                <w:snapToGrid w:val="0"/>
              </w:rPr>
              <w:t>váha v %</w:t>
            </w:r>
          </w:p>
        </w:tc>
      </w:tr>
      <w:tr w:rsidR="00CA5B3D" w:rsidRPr="00B05B53" w14:paraId="7AB7FCC5" w14:textId="77777777">
        <w:trPr>
          <w:trHeight w:val="566"/>
        </w:trPr>
        <w:tc>
          <w:tcPr>
            <w:tcW w:w="6033" w:type="dxa"/>
            <w:tcBorders>
              <w:top w:val="nil"/>
              <w:left w:val="double" w:sz="6" w:space="0" w:color="auto"/>
              <w:bottom w:val="single" w:sz="4" w:space="0" w:color="auto"/>
              <w:right w:val="single" w:sz="4" w:space="0" w:color="auto"/>
            </w:tcBorders>
            <w:noWrap/>
            <w:vAlign w:val="center"/>
          </w:tcPr>
          <w:p w14:paraId="4CCB8F80" w14:textId="77777777" w:rsidR="00CA5B3D" w:rsidRPr="00A631A2" w:rsidRDefault="00CA5B3D" w:rsidP="00CA5B3D">
            <w:pPr>
              <w:widowControl w:val="0"/>
              <w:numPr>
                <w:ilvl w:val="0"/>
                <w:numId w:val="25"/>
              </w:numPr>
              <w:autoSpaceDN w:val="0"/>
              <w:adjustRightInd w:val="0"/>
              <w:rPr>
                <w:snapToGrid w:val="0"/>
              </w:rPr>
            </w:pPr>
            <w:r w:rsidRPr="00A631A2">
              <w:rPr>
                <w:snapToGrid w:val="0"/>
              </w:rPr>
              <w:t>Nabídková cena bez DPH</w:t>
            </w:r>
          </w:p>
        </w:tc>
        <w:tc>
          <w:tcPr>
            <w:tcW w:w="3153" w:type="dxa"/>
            <w:tcBorders>
              <w:top w:val="nil"/>
              <w:left w:val="nil"/>
              <w:bottom w:val="single" w:sz="4" w:space="0" w:color="auto"/>
              <w:right w:val="double" w:sz="6" w:space="0" w:color="auto"/>
            </w:tcBorders>
            <w:noWrap/>
            <w:vAlign w:val="center"/>
          </w:tcPr>
          <w:p w14:paraId="384CF0A0" w14:textId="77777777" w:rsidR="00CA5B3D" w:rsidRPr="00A631A2" w:rsidRDefault="004A27E3" w:rsidP="00587872">
            <w:pPr>
              <w:jc w:val="center"/>
              <w:rPr>
                <w:snapToGrid w:val="0"/>
              </w:rPr>
            </w:pPr>
            <w:r w:rsidRPr="00A631A2">
              <w:rPr>
                <w:snapToGrid w:val="0"/>
              </w:rPr>
              <w:t>[</w:t>
            </w:r>
            <w:r w:rsidRPr="00A631A2">
              <w:rPr>
                <w:snapToGrid w:val="0"/>
                <w:highlight w:val="yellow"/>
              </w:rPr>
              <w:t xml:space="preserve">bude </w:t>
            </w:r>
            <w:proofErr w:type="gramStart"/>
            <w:r w:rsidRPr="00A631A2">
              <w:rPr>
                <w:snapToGrid w:val="0"/>
                <w:highlight w:val="yellow"/>
              </w:rPr>
              <w:t>doplněno</w:t>
            </w:r>
            <w:r w:rsidRPr="00A631A2">
              <w:rPr>
                <w:snapToGrid w:val="0"/>
              </w:rPr>
              <w:t>]</w:t>
            </w:r>
            <w:r w:rsidR="00CA5B3D" w:rsidRPr="00A631A2">
              <w:rPr>
                <w:snapToGrid w:val="0"/>
              </w:rPr>
              <w:t>%</w:t>
            </w:r>
            <w:proofErr w:type="gramEnd"/>
          </w:p>
        </w:tc>
      </w:tr>
      <w:tr w:rsidR="00CA5B3D" w:rsidRPr="00B05B53" w14:paraId="1ADAF3C7" w14:textId="77777777">
        <w:trPr>
          <w:trHeight w:val="566"/>
        </w:trPr>
        <w:tc>
          <w:tcPr>
            <w:tcW w:w="6033" w:type="dxa"/>
            <w:tcBorders>
              <w:top w:val="nil"/>
              <w:left w:val="double" w:sz="6" w:space="0" w:color="auto"/>
              <w:bottom w:val="single" w:sz="4" w:space="0" w:color="auto"/>
              <w:right w:val="single" w:sz="4" w:space="0" w:color="auto"/>
            </w:tcBorders>
            <w:noWrap/>
            <w:vAlign w:val="center"/>
          </w:tcPr>
          <w:p w14:paraId="7F68F8D0" w14:textId="77777777" w:rsidR="00CA5B3D" w:rsidRPr="00A631A2" w:rsidRDefault="00770F8C" w:rsidP="00497CB8">
            <w:pPr>
              <w:widowControl w:val="0"/>
              <w:numPr>
                <w:ilvl w:val="0"/>
                <w:numId w:val="25"/>
              </w:numPr>
              <w:autoSpaceDN w:val="0"/>
              <w:adjustRightInd w:val="0"/>
              <w:rPr>
                <w:snapToGrid w:val="0"/>
              </w:rPr>
            </w:pPr>
            <w:r w:rsidRPr="00A631A2">
              <w:rPr>
                <w:snapToGrid w:val="0"/>
              </w:rPr>
              <w:t xml:space="preserve">Doba </w:t>
            </w:r>
            <w:r w:rsidR="00497CB8" w:rsidRPr="00A631A2">
              <w:rPr>
                <w:snapToGrid w:val="0"/>
              </w:rPr>
              <w:t>realizace dílčí zakázky ve dnech</w:t>
            </w:r>
          </w:p>
        </w:tc>
        <w:tc>
          <w:tcPr>
            <w:tcW w:w="3153" w:type="dxa"/>
            <w:tcBorders>
              <w:top w:val="nil"/>
              <w:left w:val="nil"/>
              <w:bottom w:val="single" w:sz="4" w:space="0" w:color="auto"/>
              <w:right w:val="double" w:sz="6" w:space="0" w:color="auto"/>
            </w:tcBorders>
            <w:noWrap/>
            <w:vAlign w:val="center"/>
          </w:tcPr>
          <w:p w14:paraId="791E4F73" w14:textId="77777777" w:rsidR="00CA5B3D" w:rsidRPr="00A631A2" w:rsidRDefault="004A27E3" w:rsidP="00791475">
            <w:pPr>
              <w:jc w:val="center"/>
              <w:rPr>
                <w:snapToGrid w:val="0"/>
              </w:rPr>
            </w:pPr>
            <w:r w:rsidRPr="00A631A2">
              <w:rPr>
                <w:snapToGrid w:val="0"/>
              </w:rPr>
              <w:t>[</w:t>
            </w:r>
            <w:r w:rsidRPr="00A631A2">
              <w:rPr>
                <w:snapToGrid w:val="0"/>
                <w:highlight w:val="yellow"/>
              </w:rPr>
              <w:t xml:space="preserve">bude </w:t>
            </w:r>
            <w:proofErr w:type="gramStart"/>
            <w:r w:rsidRPr="00A631A2">
              <w:rPr>
                <w:snapToGrid w:val="0"/>
                <w:highlight w:val="yellow"/>
              </w:rPr>
              <w:t>doplněno</w:t>
            </w:r>
            <w:r w:rsidRPr="00A631A2">
              <w:rPr>
                <w:snapToGrid w:val="0"/>
              </w:rPr>
              <w:t>]</w:t>
            </w:r>
            <w:r w:rsidR="00CA5B3D" w:rsidRPr="00A631A2">
              <w:rPr>
                <w:snapToGrid w:val="0"/>
              </w:rPr>
              <w:t>%</w:t>
            </w:r>
            <w:proofErr w:type="gramEnd"/>
          </w:p>
        </w:tc>
      </w:tr>
    </w:tbl>
    <w:p w14:paraId="5CC6DCA7" w14:textId="77777777" w:rsidR="00F17AD3" w:rsidRPr="00A631A2" w:rsidRDefault="00F17AD3" w:rsidP="00F17AD3">
      <w:pPr>
        <w:pStyle w:val="Prosttext"/>
        <w:rPr>
          <w:rFonts w:ascii="Times New Roman" w:hAnsi="Times New Roman" w:cs="Times New Roman"/>
        </w:rPr>
      </w:pPr>
    </w:p>
    <w:p w14:paraId="540BD7D2" w14:textId="77777777" w:rsidR="00CA5B3D" w:rsidRPr="00A631A2" w:rsidRDefault="00770F8C" w:rsidP="00F17AD3">
      <w:pPr>
        <w:pStyle w:val="Prosttext"/>
        <w:rPr>
          <w:rFonts w:ascii="Times New Roman" w:hAnsi="Times New Roman" w:cs="Times New Roman"/>
          <w:b/>
        </w:rPr>
      </w:pPr>
      <w:r w:rsidRPr="00A631A2">
        <w:rPr>
          <w:rFonts w:ascii="Times New Roman" w:hAnsi="Times New Roman" w:cs="Times New Roman"/>
          <w:b/>
        </w:rPr>
        <w:t xml:space="preserve">Hodnocení dílčího kritéria č. 1: </w:t>
      </w:r>
      <w:r w:rsidR="00596B09" w:rsidRPr="00A631A2">
        <w:rPr>
          <w:rFonts w:ascii="Times New Roman" w:hAnsi="Times New Roman" w:cs="Times New Roman"/>
          <w:b/>
        </w:rPr>
        <w:t>N</w:t>
      </w:r>
      <w:r w:rsidR="00CA5B3D" w:rsidRPr="00A631A2">
        <w:rPr>
          <w:rFonts w:ascii="Times New Roman" w:hAnsi="Times New Roman" w:cs="Times New Roman"/>
          <w:b/>
        </w:rPr>
        <w:t>abídková cena bez DPH</w:t>
      </w:r>
    </w:p>
    <w:p w14:paraId="6563755E" w14:textId="77777777" w:rsidR="00CA5B3D" w:rsidRPr="00A631A2" w:rsidRDefault="00CA5B3D" w:rsidP="00F17AD3">
      <w:pPr>
        <w:pStyle w:val="Prosttext"/>
        <w:rPr>
          <w:rFonts w:ascii="Times New Roman" w:hAnsi="Times New Roman" w:cs="Times New Roman"/>
        </w:rPr>
      </w:pPr>
    </w:p>
    <w:p w14:paraId="339A8E6F" w14:textId="77777777" w:rsidR="00770F8C" w:rsidRPr="00A631A2" w:rsidRDefault="00CA5B3D" w:rsidP="00CA5B3D">
      <w:pPr>
        <w:spacing w:before="120" w:after="120"/>
        <w:jc w:val="both"/>
      </w:pPr>
      <w:r w:rsidRPr="00A631A2">
        <w:t xml:space="preserve">Hodnotit se bude nabídková cena v Kč bez DPH nabízená </w:t>
      </w:r>
      <w:r w:rsidR="00846ADF" w:rsidRPr="00A631A2">
        <w:t>Zhotovitele</w:t>
      </w:r>
      <w:r w:rsidR="0045229C" w:rsidRPr="00A631A2">
        <w:t>m</w:t>
      </w:r>
      <w:r w:rsidRPr="00A631A2">
        <w:t xml:space="preserve">, zpracovaná dle článku </w:t>
      </w:r>
      <w:r w:rsidR="0045229C" w:rsidRPr="00A631A2">
        <w:t>5</w:t>
      </w:r>
      <w:r w:rsidR="00770F8C" w:rsidRPr="00A631A2">
        <w:t xml:space="preserve"> </w:t>
      </w:r>
      <w:r w:rsidRPr="00A631A2">
        <w:t>této výzvy</w:t>
      </w:r>
      <w:r w:rsidR="00770F8C" w:rsidRPr="00A631A2">
        <w:t>.</w:t>
      </w:r>
    </w:p>
    <w:p w14:paraId="4B5718C2" w14:textId="77777777" w:rsidR="00CA5B3D" w:rsidRPr="00A631A2" w:rsidRDefault="00CA5B3D" w:rsidP="00CA5B3D">
      <w:pPr>
        <w:spacing w:before="120" w:after="120"/>
        <w:jc w:val="both"/>
      </w:pPr>
      <w:r w:rsidRPr="00A631A2">
        <w:t xml:space="preserve">Nabídkové ceny </w:t>
      </w:r>
      <w:r w:rsidR="00770F8C" w:rsidRPr="00A631A2">
        <w:t xml:space="preserve">jednotlivých </w:t>
      </w:r>
      <w:proofErr w:type="gramStart"/>
      <w:r w:rsidR="00846ADF" w:rsidRPr="00A631A2">
        <w:t xml:space="preserve">Zhotovitelů  </w:t>
      </w:r>
      <w:r w:rsidRPr="00A631A2">
        <w:t>budou</w:t>
      </w:r>
      <w:proofErr w:type="gramEnd"/>
      <w:r w:rsidRPr="00A631A2">
        <w:t xml:space="preserve"> hodnoceny v tomto dílčím kritériu v sestupném pořadí od té, která bude nejnižší až po tu, která bude nejvyšší. </w:t>
      </w:r>
    </w:p>
    <w:p w14:paraId="675D9B8C" w14:textId="77777777" w:rsidR="00CA5B3D" w:rsidRPr="00A631A2" w:rsidRDefault="00CA5B3D" w:rsidP="00CA5B3D">
      <w:pPr>
        <w:pStyle w:val="Prosttext"/>
        <w:jc w:val="both"/>
        <w:rPr>
          <w:rFonts w:ascii="Times New Roman" w:hAnsi="Times New Roman" w:cs="Times New Roman"/>
        </w:rPr>
      </w:pPr>
      <w:r w:rsidRPr="00A631A2">
        <w:rPr>
          <w:rFonts w:ascii="Times New Roman" w:hAnsi="Times New Roman" w:cs="Times New Roman"/>
        </w:rPr>
        <w:t>Nejnižší hodnotě bude přiřazeno 100</w:t>
      </w:r>
      <w:r w:rsidR="00770F8C" w:rsidRPr="00A631A2">
        <w:rPr>
          <w:rFonts w:ascii="Times New Roman" w:hAnsi="Times New Roman" w:cs="Times New Roman"/>
        </w:rPr>
        <w:t xml:space="preserve"> bodů. Ostatní hodnocené nabídkové ceny </w:t>
      </w:r>
      <w:r w:rsidR="00846ADF" w:rsidRPr="00A631A2">
        <w:rPr>
          <w:rFonts w:ascii="Times New Roman" w:hAnsi="Times New Roman" w:cs="Times New Roman"/>
        </w:rPr>
        <w:t>Zhotovitelů</w:t>
      </w:r>
      <w:r w:rsidRPr="00A631A2">
        <w:rPr>
          <w:rFonts w:ascii="Times New Roman" w:hAnsi="Times New Roman" w:cs="Times New Roman"/>
        </w:rPr>
        <w:t xml:space="preserve"> získají bodovou hodnotu, která vznikne násobkem 100 bodů a pomě</w:t>
      </w:r>
      <w:r w:rsidR="00770F8C" w:rsidRPr="00A631A2">
        <w:rPr>
          <w:rFonts w:ascii="Times New Roman" w:hAnsi="Times New Roman" w:cs="Times New Roman"/>
        </w:rPr>
        <w:t>ru hodnoty nejvýhodnější nabídkové ceny k hodnotě hodnocené nabídkové ceny</w:t>
      </w:r>
      <w:r w:rsidRPr="00A631A2">
        <w:rPr>
          <w:rFonts w:ascii="Times New Roman" w:hAnsi="Times New Roman" w:cs="Times New Roman"/>
        </w:rPr>
        <w:t>.</w:t>
      </w:r>
    </w:p>
    <w:p w14:paraId="0D25383B" w14:textId="77777777" w:rsidR="00CA5B3D" w:rsidRDefault="00CA5B3D" w:rsidP="00F17AD3">
      <w:pPr>
        <w:pStyle w:val="Prosttext"/>
        <w:rPr>
          <w:rFonts w:ascii="Times New Roman" w:hAnsi="Times New Roman" w:cs="Times New Roman"/>
        </w:rPr>
      </w:pPr>
    </w:p>
    <w:p w14:paraId="67EAF843" w14:textId="77777777" w:rsidR="00A43EF2" w:rsidRPr="00D772EB" w:rsidRDefault="00A43EF2" w:rsidP="00F17AD3">
      <w:pPr>
        <w:pStyle w:val="Prosttext"/>
        <w:rPr>
          <w:rFonts w:ascii="Times New Roman" w:hAnsi="Times New Roman" w:cs="Times New Roman"/>
        </w:rPr>
      </w:pPr>
    </w:p>
    <w:p w14:paraId="3C431176" w14:textId="77777777" w:rsidR="00596B09" w:rsidRPr="00D772EB" w:rsidRDefault="00596B09" w:rsidP="00596B09">
      <w:pPr>
        <w:spacing w:before="120" w:after="120"/>
      </w:pPr>
      <w:r w:rsidRPr="00D772EB">
        <w:tab/>
      </w:r>
      <w:r w:rsidRPr="00D772EB">
        <w:tab/>
      </w:r>
      <w:r w:rsidRPr="00D772EB">
        <w:tab/>
      </w:r>
      <w:r w:rsidRPr="00D772EB">
        <w:tab/>
        <w:t xml:space="preserve">          nejnižší nabídnutá cena</w:t>
      </w:r>
    </w:p>
    <w:p w14:paraId="74019DA7" w14:textId="77777777" w:rsidR="00596B09" w:rsidRPr="00D772EB" w:rsidRDefault="00596B09" w:rsidP="00596B09">
      <w:pPr>
        <w:spacing w:before="120" w:after="120"/>
      </w:pPr>
      <w:r w:rsidRPr="00D772EB">
        <w:t xml:space="preserve">Počet bodů = </w:t>
      </w:r>
      <w:proofErr w:type="gramStart"/>
      <w:r w:rsidRPr="00D772EB">
        <w:t>100  x</w:t>
      </w:r>
      <w:proofErr w:type="gramEnd"/>
      <w:r w:rsidRPr="00D772EB">
        <w:t xml:space="preserve"> </w:t>
      </w:r>
      <w:r w:rsidRPr="00D772EB">
        <w:tab/>
      </w:r>
      <w:r w:rsidRPr="00D772EB">
        <w:tab/>
        <w:t>----------------------------------------------------</w:t>
      </w:r>
    </w:p>
    <w:p w14:paraId="7D09FBF0" w14:textId="77777777" w:rsidR="00596B09" w:rsidRPr="00D772EB" w:rsidRDefault="00596B09" w:rsidP="00596B09">
      <w:pPr>
        <w:spacing w:before="120" w:after="120"/>
      </w:pPr>
      <w:r w:rsidRPr="00D772EB">
        <w:t xml:space="preserve">    </w:t>
      </w:r>
      <w:r w:rsidRPr="00D772EB">
        <w:tab/>
      </w:r>
      <w:r w:rsidRPr="00D772EB">
        <w:tab/>
      </w:r>
      <w:r w:rsidRPr="00D772EB">
        <w:tab/>
      </w:r>
      <w:r w:rsidRPr="00D772EB">
        <w:tab/>
        <w:t xml:space="preserve">              hodnocená cena</w:t>
      </w:r>
    </w:p>
    <w:p w14:paraId="0313122A" w14:textId="77777777" w:rsidR="00CA5B3D" w:rsidRPr="00D772EB" w:rsidRDefault="00CA5B3D" w:rsidP="00F17AD3">
      <w:pPr>
        <w:pStyle w:val="Prosttext"/>
        <w:rPr>
          <w:rFonts w:ascii="Times New Roman" w:hAnsi="Times New Roman" w:cs="Times New Roman"/>
        </w:rPr>
      </w:pPr>
    </w:p>
    <w:p w14:paraId="0DAC7EFF" w14:textId="77777777" w:rsidR="00770F8C" w:rsidRPr="00D772EB" w:rsidRDefault="00770F8C" w:rsidP="00F17AD3">
      <w:pPr>
        <w:pStyle w:val="Prosttext"/>
        <w:rPr>
          <w:rFonts w:ascii="Times New Roman" w:hAnsi="Times New Roman" w:cs="Times New Roman"/>
          <w:b/>
        </w:rPr>
      </w:pPr>
    </w:p>
    <w:p w14:paraId="2D90B6C9" w14:textId="77777777" w:rsidR="00770F8C" w:rsidRPr="00D772EB" w:rsidRDefault="00770F8C" w:rsidP="00770F8C">
      <w:pPr>
        <w:pStyle w:val="Prosttext"/>
        <w:rPr>
          <w:rFonts w:ascii="Times New Roman" w:hAnsi="Times New Roman" w:cs="Times New Roman"/>
          <w:b/>
        </w:rPr>
      </w:pPr>
      <w:r w:rsidRPr="00D772EB">
        <w:rPr>
          <w:rFonts w:ascii="Times New Roman" w:hAnsi="Times New Roman" w:cs="Times New Roman"/>
          <w:b/>
        </w:rPr>
        <w:lastRenderedPageBreak/>
        <w:t>Hodnocení dílčího kritéria č. 2: Doba plnění</w:t>
      </w:r>
    </w:p>
    <w:p w14:paraId="23C105B4" w14:textId="77777777" w:rsidR="00770F8C" w:rsidRPr="00D772EB" w:rsidRDefault="00770F8C" w:rsidP="00770F8C">
      <w:pPr>
        <w:pStyle w:val="Prosttext"/>
        <w:rPr>
          <w:rFonts w:ascii="Times New Roman" w:hAnsi="Times New Roman" w:cs="Times New Roman"/>
        </w:rPr>
      </w:pPr>
    </w:p>
    <w:p w14:paraId="3F048536" w14:textId="77777777" w:rsidR="00770F8C" w:rsidRPr="00D772EB" w:rsidRDefault="00770F8C" w:rsidP="00770F8C">
      <w:pPr>
        <w:spacing w:before="120" w:after="120"/>
        <w:jc w:val="both"/>
      </w:pPr>
      <w:r w:rsidRPr="00D772EB">
        <w:t>Hodnotit se bude délka doby</w:t>
      </w:r>
      <w:r w:rsidR="00D14A73" w:rsidRPr="00D772EB">
        <w:t xml:space="preserve"> nabízená </w:t>
      </w:r>
      <w:r w:rsidR="00846ADF" w:rsidRPr="00D772EB">
        <w:t>Zhotovitele</w:t>
      </w:r>
      <w:r w:rsidR="00D14A73" w:rsidRPr="00D772EB">
        <w:t>m</w:t>
      </w:r>
      <w:r w:rsidRPr="00D772EB">
        <w:t xml:space="preserve">, zpracovaná dle článku </w:t>
      </w:r>
      <w:r w:rsidR="00D14A73" w:rsidRPr="00D772EB">
        <w:t>2</w:t>
      </w:r>
      <w:r w:rsidRPr="00D772EB">
        <w:t xml:space="preserve"> této výzvy.</w:t>
      </w:r>
    </w:p>
    <w:p w14:paraId="2B7732A6" w14:textId="77777777" w:rsidR="00770F8C" w:rsidRPr="00D772EB" w:rsidRDefault="00770F8C" w:rsidP="00770F8C">
      <w:pPr>
        <w:spacing w:before="120" w:after="120"/>
        <w:jc w:val="both"/>
      </w:pPr>
      <w:r w:rsidRPr="00D772EB">
        <w:t xml:space="preserve">Délka doby plnění uvedená jednotlivými </w:t>
      </w:r>
      <w:r w:rsidR="00846ADF" w:rsidRPr="00D772EB">
        <w:t>Zhotoviteli</w:t>
      </w:r>
      <w:r w:rsidRPr="00D772EB">
        <w:t xml:space="preserve"> bude hodnocena v tomto dílčím kritériu v sestupném pořadí od té, která bude nejkratší až po tu, která bude nejdelší. </w:t>
      </w:r>
    </w:p>
    <w:p w14:paraId="16DECF77" w14:textId="77777777" w:rsidR="00770F8C" w:rsidRPr="00D772EB" w:rsidRDefault="00770F8C" w:rsidP="00770F8C">
      <w:pPr>
        <w:pStyle w:val="Prosttext"/>
        <w:jc w:val="both"/>
        <w:rPr>
          <w:rFonts w:ascii="Times New Roman" w:hAnsi="Times New Roman" w:cs="Times New Roman"/>
        </w:rPr>
      </w:pPr>
      <w:r w:rsidRPr="00D772EB">
        <w:rPr>
          <w:rFonts w:ascii="Times New Roman" w:hAnsi="Times New Roman" w:cs="Times New Roman"/>
        </w:rPr>
        <w:t xml:space="preserve">Nejkratší době plnění bude přiřazeno 100 bodů. Ostatní hodnocené nabídky </w:t>
      </w:r>
      <w:r w:rsidR="00846ADF" w:rsidRPr="00D772EB">
        <w:rPr>
          <w:rFonts w:ascii="Times New Roman" w:hAnsi="Times New Roman" w:cs="Times New Roman"/>
        </w:rPr>
        <w:t>Zhotovitelů</w:t>
      </w:r>
      <w:r w:rsidRPr="00D772EB">
        <w:rPr>
          <w:rFonts w:ascii="Times New Roman" w:hAnsi="Times New Roman" w:cs="Times New Roman"/>
        </w:rPr>
        <w:t>v rámci tohoto kritéria získají bodovou hodnotu, která vznikne násobkem 100 bodů a poměru hodnoty nejvýhodnější doby plnění (tj. nejkratší době plnění) k hodnotě hodnoceného údaje nabídky.</w:t>
      </w:r>
    </w:p>
    <w:p w14:paraId="7CC9D4CE" w14:textId="77777777" w:rsidR="00770F8C" w:rsidRPr="00D772EB" w:rsidRDefault="00770F8C" w:rsidP="00770F8C">
      <w:pPr>
        <w:pStyle w:val="Prosttext"/>
        <w:rPr>
          <w:rFonts w:ascii="Times New Roman" w:hAnsi="Times New Roman" w:cs="Times New Roman"/>
        </w:rPr>
      </w:pPr>
    </w:p>
    <w:p w14:paraId="65F5D519" w14:textId="77777777" w:rsidR="00770F8C" w:rsidRPr="00D772EB" w:rsidRDefault="00770F8C" w:rsidP="00770F8C">
      <w:pPr>
        <w:spacing w:before="120" w:after="120"/>
      </w:pPr>
      <w:r w:rsidRPr="00D772EB">
        <w:tab/>
      </w:r>
      <w:r w:rsidRPr="00D772EB">
        <w:tab/>
      </w:r>
      <w:r w:rsidRPr="00D772EB">
        <w:tab/>
      </w:r>
      <w:r w:rsidRPr="00D772EB">
        <w:tab/>
        <w:t xml:space="preserve">          nejkratší doba plnění</w:t>
      </w:r>
    </w:p>
    <w:p w14:paraId="22FD2070" w14:textId="77777777" w:rsidR="00770F8C" w:rsidRPr="00D772EB" w:rsidRDefault="00770F8C" w:rsidP="00770F8C">
      <w:pPr>
        <w:spacing w:before="120" w:after="120"/>
      </w:pPr>
      <w:r w:rsidRPr="00D772EB">
        <w:t xml:space="preserve">Počet bodů = </w:t>
      </w:r>
      <w:proofErr w:type="gramStart"/>
      <w:r w:rsidRPr="00D772EB">
        <w:t>100  x</w:t>
      </w:r>
      <w:proofErr w:type="gramEnd"/>
      <w:r w:rsidRPr="00D772EB">
        <w:t xml:space="preserve"> </w:t>
      </w:r>
      <w:r w:rsidRPr="00D772EB">
        <w:tab/>
      </w:r>
      <w:r w:rsidRPr="00D772EB">
        <w:tab/>
        <w:t>----------------------------------------------------</w:t>
      </w:r>
    </w:p>
    <w:p w14:paraId="63D221EE" w14:textId="77777777" w:rsidR="00770F8C" w:rsidRPr="00D772EB" w:rsidRDefault="00770F8C" w:rsidP="00770F8C">
      <w:pPr>
        <w:spacing w:before="120" w:after="120"/>
      </w:pPr>
      <w:r w:rsidRPr="00D772EB">
        <w:t xml:space="preserve">    </w:t>
      </w:r>
      <w:r w:rsidR="006B5132" w:rsidRPr="00D772EB">
        <w:tab/>
      </w:r>
      <w:r w:rsidR="006B5132" w:rsidRPr="00D772EB">
        <w:tab/>
      </w:r>
      <w:r w:rsidR="006B5132" w:rsidRPr="00D772EB">
        <w:tab/>
      </w:r>
      <w:r w:rsidR="006B5132" w:rsidRPr="00D772EB">
        <w:tab/>
        <w:t xml:space="preserve">              hodnocená doba plnění</w:t>
      </w:r>
    </w:p>
    <w:p w14:paraId="0F6C9EFA" w14:textId="77777777" w:rsidR="00770F8C" w:rsidRPr="00074112" w:rsidRDefault="00770F8C" w:rsidP="00F17AD3">
      <w:pPr>
        <w:pStyle w:val="Prosttext"/>
        <w:rPr>
          <w:rFonts w:ascii="Times New Roman" w:hAnsi="Times New Roman" w:cs="Times New Roman"/>
        </w:rPr>
      </w:pPr>
    </w:p>
    <w:p w14:paraId="551B856E" w14:textId="77777777" w:rsidR="00770F8C" w:rsidRPr="00074112" w:rsidRDefault="00770F8C" w:rsidP="00F17AD3">
      <w:pPr>
        <w:pStyle w:val="Prosttext"/>
        <w:rPr>
          <w:rFonts w:ascii="Times New Roman" w:hAnsi="Times New Roman" w:cs="Times New Roman"/>
        </w:rPr>
      </w:pPr>
    </w:p>
    <w:p w14:paraId="1BDAB809" w14:textId="77777777" w:rsidR="006B5132" w:rsidRPr="00074112" w:rsidRDefault="006B5132" w:rsidP="006B5132">
      <w:pPr>
        <w:pStyle w:val="Prosttext"/>
        <w:rPr>
          <w:rFonts w:ascii="Times New Roman" w:hAnsi="Times New Roman" w:cs="Times New Roman"/>
        </w:rPr>
      </w:pPr>
    </w:p>
    <w:p w14:paraId="30D2FA67" w14:textId="77777777" w:rsidR="004B407C" w:rsidRPr="00286AE0" w:rsidRDefault="004B407C" w:rsidP="006B5132">
      <w:pPr>
        <w:pStyle w:val="Prosttext"/>
        <w:rPr>
          <w:rFonts w:ascii="Times New Roman" w:hAnsi="Times New Roman" w:cs="Times New Roman"/>
          <w:b/>
        </w:rPr>
      </w:pPr>
      <w:r w:rsidRPr="00286AE0">
        <w:rPr>
          <w:rFonts w:ascii="Times New Roman" w:hAnsi="Times New Roman" w:cs="Times New Roman"/>
          <w:b/>
        </w:rPr>
        <w:t>Sestavení celkového pořadí nabídek</w:t>
      </w:r>
    </w:p>
    <w:p w14:paraId="28DCFFAF" w14:textId="77777777" w:rsidR="004B407C" w:rsidRPr="00286AE0" w:rsidRDefault="004B407C" w:rsidP="006B5132">
      <w:pPr>
        <w:jc w:val="both"/>
        <w:rPr>
          <w:snapToGrid w:val="0"/>
        </w:rPr>
      </w:pPr>
    </w:p>
    <w:p w14:paraId="4149B43E" w14:textId="77777777" w:rsidR="004B407C" w:rsidRPr="00286AE0" w:rsidRDefault="004B407C" w:rsidP="006B5132">
      <w:pPr>
        <w:jc w:val="both"/>
        <w:rPr>
          <w:snapToGrid w:val="0"/>
        </w:rPr>
      </w:pPr>
      <w:r w:rsidRPr="00286AE0">
        <w:rPr>
          <w:snapToGrid w:val="0"/>
        </w:rPr>
        <w:t xml:space="preserve">Bodová hodnota dílčích </w:t>
      </w:r>
      <w:r w:rsidR="00132E2E" w:rsidRPr="00286AE0">
        <w:rPr>
          <w:snapToGrid w:val="0"/>
        </w:rPr>
        <w:t>hodnotících</w:t>
      </w:r>
      <w:r w:rsidRPr="00286AE0">
        <w:rPr>
          <w:snapToGrid w:val="0"/>
        </w:rPr>
        <w:t xml:space="preserve"> kritérií </w:t>
      </w:r>
      <w:r w:rsidR="00A43EF2">
        <w:rPr>
          <w:snapToGrid w:val="0"/>
        </w:rPr>
        <w:t>N</w:t>
      </w:r>
      <w:r w:rsidRPr="00286AE0">
        <w:rPr>
          <w:snapToGrid w:val="0"/>
        </w:rPr>
        <w:t>abídky vypočtená podle výše popsaného způsobu bude násobena vahou kritéria a v každém dílčím kritériu bude takto vypočten</w:t>
      </w:r>
      <w:r w:rsidR="00EC6BE8" w:rsidRPr="00286AE0">
        <w:rPr>
          <w:snapToGrid w:val="0"/>
        </w:rPr>
        <w:t>a</w:t>
      </w:r>
      <w:r w:rsidRPr="00286AE0">
        <w:rPr>
          <w:snapToGrid w:val="0"/>
        </w:rPr>
        <w:t xml:space="preserve"> redukovaná bodová hodnota kritéria pro každou </w:t>
      </w:r>
      <w:r w:rsidR="00A43EF2">
        <w:rPr>
          <w:snapToGrid w:val="0"/>
        </w:rPr>
        <w:t>N</w:t>
      </w:r>
      <w:r w:rsidRPr="00286AE0">
        <w:rPr>
          <w:snapToGrid w:val="0"/>
        </w:rPr>
        <w:t>abídku.</w:t>
      </w:r>
    </w:p>
    <w:p w14:paraId="439475EE" w14:textId="77777777" w:rsidR="004B407C" w:rsidRPr="00286AE0" w:rsidRDefault="004B407C" w:rsidP="006B5132">
      <w:pPr>
        <w:jc w:val="both"/>
        <w:rPr>
          <w:snapToGrid w:val="0"/>
        </w:rPr>
      </w:pPr>
    </w:p>
    <w:p w14:paraId="317D0946" w14:textId="77777777" w:rsidR="004B407C" w:rsidRPr="00286AE0" w:rsidRDefault="004B407C" w:rsidP="006B5132">
      <w:pPr>
        <w:jc w:val="both"/>
        <w:rPr>
          <w:snapToGrid w:val="0"/>
        </w:rPr>
      </w:pPr>
      <w:r w:rsidRPr="00286AE0">
        <w:rPr>
          <w:snapToGrid w:val="0"/>
        </w:rPr>
        <w:t xml:space="preserve">Součet redukovaných bodových hodnot ze všech dílčích kritérií určí výslednou bodovou hodnotu </w:t>
      </w:r>
      <w:r w:rsidR="00A43EF2">
        <w:rPr>
          <w:snapToGrid w:val="0"/>
        </w:rPr>
        <w:t>N</w:t>
      </w:r>
      <w:r w:rsidRPr="00286AE0">
        <w:rPr>
          <w:snapToGrid w:val="0"/>
        </w:rPr>
        <w:t xml:space="preserve">abídky. Celkové pořadí </w:t>
      </w:r>
      <w:r w:rsidR="00A43EF2">
        <w:rPr>
          <w:snapToGrid w:val="0"/>
        </w:rPr>
        <w:t>N</w:t>
      </w:r>
      <w:r w:rsidRPr="00286AE0">
        <w:rPr>
          <w:snapToGrid w:val="0"/>
        </w:rPr>
        <w:t xml:space="preserve">abídek je dáno absolutní hodnotou bodové hodnoty nabídky tak, že nejvýhodnější je </w:t>
      </w:r>
      <w:r w:rsidR="00A43EF2">
        <w:rPr>
          <w:snapToGrid w:val="0"/>
        </w:rPr>
        <w:t>N</w:t>
      </w:r>
      <w:r w:rsidRPr="00286AE0">
        <w:rPr>
          <w:snapToGrid w:val="0"/>
        </w:rPr>
        <w:t>abídka, která získá nejvyšší celkový počet bodů.</w:t>
      </w:r>
    </w:p>
    <w:p w14:paraId="24D985CB" w14:textId="77777777" w:rsidR="004B407C" w:rsidRPr="00286AE0" w:rsidRDefault="004B407C" w:rsidP="006B5132">
      <w:pPr>
        <w:jc w:val="both"/>
        <w:rPr>
          <w:snapToGrid w:val="0"/>
        </w:rPr>
      </w:pPr>
    </w:p>
    <w:p w14:paraId="47EE7B89" w14:textId="77777777" w:rsidR="006B5132" w:rsidRPr="00286AE0" w:rsidRDefault="006B5132" w:rsidP="006B5132">
      <w:pPr>
        <w:jc w:val="both"/>
        <w:rPr>
          <w:snapToGrid w:val="0"/>
        </w:rPr>
      </w:pPr>
      <w:r w:rsidRPr="00286AE0">
        <w:rPr>
          <w:snapToGrid w:val="0"/>
        </w:rPr>
        <w:t>Celkový počet bodů tedy bude vypočten dle níže uvedeného vzorce:</w:t>
      </w:r>
    </w:p>
    <w:p w14:paraId="230618DA" w14:textId="77777777" w:rsidR="004B407C" w:rsidRPr="00286AE0" w:rsidRDefault="004B407C" w:rsidP="006B5132">
      <w:pPr>
        <w:jc w:val="both"/>
        <w:rPr>
          <w:snapToGrid w:val="0"/>
        </w:rPr>
      </w:pPr>
      <w:r w:rsidRPr="00286AE0">
        <w:rPr>
          <w:snapToGrid w:val="0"/>
        </w:rPr>
        <w:t xml:space="preserve">Počet bodů = </w:t>
      </w:r>
      <w:r w:rsidRPr="00286AE0">
        <w:rPr>
          <w:snapToGrid w:val="0"/>
        </w:rPr>
        <w:tab/>
      </w:r>
      <w:r w:rsidRPr="00286AE0">
        <w:rPr>
          <w:snapToGrid w:val="0"/>
        </w:rPr>
        <w:tab/>
      </w:r>
      <w:proofErr w:type="gramStart"/>
      <w:r w:rsidRPr="00286AE0">
        <w:rPr>
          <w:snapToGrid w:val="0"/>
        </w:rPr>
        <w:t xml:space="preserve">   (</w:t>
      </w:r>
      <w:proofErr w:type="gramEnd"/>
      <w:r w:rsidRPr="00286AE0">
        <w:rPr>
          <w:snapToGrid w:val="0"/>
        </w:rPr>
        <w:t>0,</w:t>
      </w:r>
      <w:r w:rsidR="004A27E3" w:rsidRPr="00286AE0">
        <w:rPr>
          <w:snapToGrid w:val="0"/>
        </w:rPr>
        <w:t xml:space="preserve"> [</w:t>
      </w:r>
      <w:r w:rsidR="004A27E3" w:rsidRPr="00286AE0">
        <w:rPr>
          <w:snapToGrid w:val="0"/>
          <w:highlight w:val="yellow"/>
        </w:rPr>
        <w:t>bude doplněno podle procentní hodnoty dílčího hodnotícího kritéria</w:t>
      </w:r>
      <w:r w:rsidR="004A27E3" w:rsidRPr="00286AE0">
        <w:rPr>
          <w:snapToGrid w:val="0"/>
        </w:rPr>
        <w:t>]</w:t>
      </w:r>
      <w:r w:rsidRPr="00286AE0">
        <w:rPr>
          <w:snapToGrid w:val="0"/>
        </w:rPr>
        <w:t xml:space="preserve"> x počet bodů získaný v rámci dílčího hodnotícího kritéria č. 1)</w:t>
      </w:r>
    </w:p>
    <w:p w14:paraId="3BF4341E" w14:textId="77777777" w:rsidR="004B407C" w:rsidRPr="00286AE0" w:rsidRDefault="004B407C" w:rsidP="006B5132">
      <w:pPr>
        <w:ind w:left="2124"/>
        <w:jc w:val="both"/>
        <w:rPr>
          <w:snapToGrid w:val="0"/>
        </w:rPr>
      </w:pPr>
      <w:r w:rsidRPr="00286AE0">
        <w:rPr>
          <w:snapToGrid w:val="0"/>
        </w:rPr>
        <w:t>+ (0,</w:t>
      </w:r>
      <w:r w:rsidR="004A27E3" w:rsidRPr="00286AE0">
        <w:rPr>
          <w:snapToGrid w:val="0"/>
        </w:rPr>
        <w:t xml:space="preserve"> [</w:t>
      </w:r>
      <w:r w:rsidR="004A27E3" w:rsidRPr="00286AE0">
        <w:rPr>
          <w:snapToGrid w:val="0"/>
          <w:highlight w:val="yellow"/>
        </w:rPr>
        <w:t>bude doplněno podle procentní hodnoty dílčího hodnotícího kritéria</w:t>
      </w:r>
      <w:r w:rsidR="004A27E3" w:rsidRPr="00286AE0">
        <w:rPr>
          <w:snapToGrid w:val="0"/>
        </w:rPr>
        <w:t>]</w:t>
      </w:r>
      <w:r w:rsidRPr="00286AE0">
        <w:rPr>
          <w:snapToGrid w:val="0"/>
        </w:rPr>
        <w:t xml:space="preserve"> x počet bodů získaný v rámci dílčího hodnotícího kritéria č. 2)</w:t>
      </w:r>
    </w:p>
    <w:p w14:paraId="22804355" w14:textId="77777777" w:rsidR="004B407C" w:rsidRPr="00286AE0" w:rsidRDefault="004B407C" w:rsidP="006B5132">
      <w:pPr>
        <w:jc w:val="both"/>
        <w:rPr>
          <w:snapToGrid w:val="0"/>
        </w:rPr>
      </w:pPr>
    </w:p>
    <w:p w14:paraId="64038D1B" w14:textId="7B69D070" w:rsidR="00CA3628" w:rsidRDefault="00CA3628" w:rsidP="006B5132">
      <w:pPr>
        <w:jc w:val="both"/>
        <w:rPr>
          <w:snapToGrid w:val="0"/>
        </w:rPr>
      </w:pPr>
      <w:r w:rsidRPr="00CA3628">
        <w:rPr>
          <w:snapToGrid w:val="0"/>
        </w:rPr>
        <w:t xml:space="preserve">V případě rovnosti bodových hodnot dvou či více Nabídek, rozhoduje o celkovém pořadí nabídek pořadí v dílčím hodnotícím kritériu – Nabídková cena bez DPH. V případě rovnosti nabídkových cen, Zhotovitelů rozhoduje o celkovém pořadí nabídek pořadí v dílčím hodnotícím </w:t>
      </w:r>
      <w:proofErr w:type="gramStart"/>
      <w:r w:rsidRPr="00CA3628">
        <w:rPr>
          <w:snapToGrid w:val="0"/>
        </w:rPr>
        <w:t>kritériu</w:t>
      </w:r>
      <w:r>
        <w:rPr>
          <w:snapToGrid w:val="0"/>
        </w:rPr>
        <w:t xml:space="preserve"> </w:t>
      </w:r>
      <w:r w:rsidRPr="00CA3628">
        <w:rPr>
          <w:snapToGrid w:val="0"/>
        </w:rPr>
        <w:t>- Doba</w:t>
      </w:r>
      <w:proofErr w:type="gramEnd"/>
      <w:r w:rsidRPr="00CA3628">
        <w:rPr>
          <w:snapToGrid w:val="0"/>
        </w:rPr>
        <w:t xml:space="preserve"> realizace</w:t>
      </w:r>
      <w:r>
        <w:rPr>
          <w:snapToGrid w:val="0"/>
        </w:rPr>
        <w:t xml:space="preserve">, </w:t>
      </w:r>
      <w:r w:rsidRPr="00286AE0">
        <w:rPr>
          <w:snapToGrid w:val="0"/>
        </w:rPr>
        <w:t xml:space="preserve">tzn., bude vybrán </w:t>
      </w:r>
      <w:r>
        <w:rPr>
          <w:snapToGrid w:val="0"/>
        </w:rPr>
        <w:t>Zhotovitel</w:t>
      </w:r>
      <w:r w:rsidRPr="00286AE0">
        <w:rPr>
          <w:snapToGrid w:val="0"/>
        </w:rPr>
        <w:t>, který v nabídce na dílčí zakázku uvede nejkratší dobu plnění</w:t>
      </w:r>
      <w:r w:rsidRPr="00CA3628">
        <w:rPr>
          <w:snapToGrid w:val="0"/>
        </w:rPr>
        <w:t>.</w:t>
      </w:r>
      <w:r>
        <w:rPr>
          <w:snapToGrid w:val="0"/>
        </w:rPr>
        <w:t xml:space="preserve"> </w:t>
      </w:r>
      <w:r w:rsidRPr="00CA3628">
        <w:rPr>
          <w:snapToGrid w:val="0"/>
        </w:rPr>
        <w:t>Nebude-li možné provést výběr Zhotovitele ani podle předchozích rozhodných pravidel pro rovnost bodových hodnot, bude rozhodnuto o pořadí nabídek podle časového údaje o podání nabídek Zhotovitelů, tedy nabídka, která byla Objednateli doručena dříve bude v pořadí výše než ta, která byla doručena Objednateli později. Nebude-li možné ani poté provést celkové pořadí nabídek bude rozhodnuto na základě losu. Rozhodnutí na základě losu bude provedeno pouze v případě rovnosti Nabídek na prvním místě (tedy pro určení vybraného Zhotovitele).</w:t>
      </w:r>
    </w:p>
    <w:p w14:paraId="216EC2AA" w14:textId="312EABCE" w:rsidR="00CA3628" w:rsidRDefault="00CA3628" w:rsidP="006B5132">
      <w:pPr>
        <w:jc w:val="both"/>
        <w:rPr>
          <w:snapToGrid w:val="0"/>
        </w:rPr>
      </w:pPr>
    </w:p>
    <w:p w14:paraId="59A9046E" w14:textId="7FF07F5D" w:rsidR="00F7218F" w:rsidRPr="003401D1" w:rsidRDefault="00F7218F" w:rsidP="006B5132">
      <w:pPr>
        <w:jc w:val="both"/>
        <w:rPr>
          <w:b/>
          <w:bCs/>
          <w:snapToGrid w:val="0"/>
        </w:rPr>
      </w:pPr>
      <w:r w:rsidRPr="003401D1">
        <w:rPr>
          <w:b/>
          <w:bCs/>
        </w:rPr>
        <w:t xml:space="preserve">Postup pro zakázku malého rozsahu dle článku 4 </w:t>
      </w:r>
      <w:proofErr w:type="spellStart"/>
      <w:r w:rsidRPr="003401D1">
        <w:rPr>
          <w:b/>
          <w:bCs/>
        </w:rPr>
        <w:t>pododst</w:t>
      </w:r>
      <w:proofErr w:type="spellEnd"/>
      <w:r w:rsidRPr="003401D1">
        <w:rPr>
          <w:b/>
          <w:bCs/>
        </w:rPr>
        <w:t xml:space="preserve">. </w:t>
      </w:r>
      <w:proofErr w:type="gramStart"/>
      <w:r w:rsidRPr="003401D1">
        <w:rPr>
          <w:b/>
          <w:bCs/>
        </w:rPr>
        <w:t>4.9.8.  Rámcové</w:t>
      </w:r>
      <w:proofErr w:type="gramEnd"/>
      <w:r w:rsidRPr="003401D1">
        <w:rPr>
          <w:b/>
          <w:bCs/>
        </w:rPr>
        <w:t xml:space="preserve"> dohody</w:t>
      </w:r>
    </w:p>
    <w:p w14:paraId="6681D294" w14:textId="4178FDAF" w:rsidR="00CA3628" w:rsidRDefault="00CA3628" w:rsidP="006B5132">
      <w:pPr>
        <w:jc w:val="both"/>
        <w:rPr>
          <w:snapToGrid w:val="0"/>
        </w:rPr>
      </w:pPr>
      <w:r w:rsidRPr="00CA3628">
        <w:rPr>
          <w:snapToGrid w:val="0"/>
        </w:rPr>
        <w:t>V případě rovnosti nabídkových cen na prvním místě, vyzve Objednatel písemně Zhotovitele se shodnou cenou na prvním místě k podání nové nabídky (stejné či nižší nabídkové ceny). Pokud opět nastane rovnost nabídkových cen na prvním místě, vybere Objednatel Nabídku, která byla podána dříve, přičemž rozhodné časové údaje uvede do oznámení o výsledku hodnocení.</w:t>
      </w:r>
    </w:p>
    <w:p w14:paraId="2DA3E4F4" w14:textId="5882BE93" w:rsidR="00132E2E" w:rsidRPr="00286AE0" w:rsidRDefault="00132E2E" w:rsidP="006B5132">
      <w:pPr>
        <w:jc w:val="both"/>
        <w:rPr>
          <w:snapToGrid w:val="0"/>
        </w:rPr>
      </w:pPr>
    </w:p>
    <w:p w14:paraId="03932CA7" w14:textId="77777777" w:rsidR="00596B09" w:rsidRPr="008C27A2" w:rsidRDefault="00A43EF2" w:rsidP="00F17AD3">
      <w:pPr>
        <w:pStyle w:val="Prosttext"/>
        <w:rPr>
          <w:rFonts w:ascii="Times New Roman" w:hAnsi="Times New Roman" w:cs="Times New Roman"/>
        </w:rPr>
      </w:pPr>
      <w:r>
        <w:rPr>
          <w:rFonts w:ascii="Times New Roman" w:hAnsi="Times New Roman" w:cs="Times New Roman"/>
        </w:rPr>
        <w:t xml:space="preserve"> </w:t>
      </w:r>
    </w:p>
    <w:p w14:paraId="4024A523" w14:textId="77777777" w:rsidR="0078165C" w:rsidRPr="00354BD1" w:rsidRDefault="008624A5" w:rsidP="008624A5">
      <w:pPr>
        <w:pStyle w:val="Prosttext"/>
        <w:numPr>
          <w:ilvl w:val="0"/>
          <w:numId w:val="20"/>
        </w:numPr>
        <w:rPr>
          <w:rFonts w:ascii="Times New Roman" w:hAnsi="Times New Roman" w:cs="Times New Roman"/>
          <w:b/>
          <w:bCs/>
        </w:rPr>
      </w:pPr>
      <w:r w:rsidRPr="00354BD1">
        <w:rPr>
          <w:rFonts w:ascii="Times New Roman" w:hAnsi="Times New Roman" w:cs="Times New Roman"/>
          <w:b/>
          <w:bCs/>
        </w:rPr>
        <w:t>Požadavky na zpracování nabídkové ceny</w:t>
      </w:r>
    </w:p>
    <w:p w14:paraId="58DFF878" w14:textId="77777777" w:rsidR="006B5132" w:rsidRPr="00354BD1" w:rsidRDefault="006B5132" w:rsidP="00004F3C">
      <w:pPr>
        <w:pStyle w:val="Prosttext"/>
        <w:rPr>
          <w:rFonts w:ascii="Times New Roman" w:hAnsi="Times New Roman" w:cs="Times New Roman"/>
          <w:bCs/>
        </w:rPr>
      </w:pPr>
    </w:p>
    <w:p w14:paraId="234BFBBF" w14:textId="77777777" w:rsidR="00004F3C" w:rsidRPr="00354BD1" w:rsidRDefault="006B5132" w:rsidP="00004F3C">
      <w:pPr>
        <w:pStyle w:val="Prosttext"/>
        <w:rPr>
          <w:rFonts w:ascii="Times New Roman" w:hAnsi="Times New Roman" w:cs="Times New Roman"/>
          <w:bCs/>
        </w:rPr>
      </w:pPr>
      <w:r w:rsidRPr="00354BD1">
        <w:rPr>
          <w:rFonts w:ascii="Times New Roman" w:hAnsi="Times New Roman" w:cs="Times New Roman"/>
          <w:bCs/>
        </w:rPr>
        <w:t xml:space="preserve">Nabídková cena bude zpracována </w:t>
      </w:r>
      <w:r w:rsidR="00846ADF" w:rsidRPr="00354BD1">
        <w:rPr>
          <w:rFonts w:ascii="Times New Roman" w:hAnsi="Times New Roman" w:cs="Times New Roman"/>
          <w:bCs/>
        </w:rPr>
        <w:t>Zhotovitele</w:t>
      </w:r>
      <w:r w:rsidR="00865025" w:rsidRPr="00354BD1">
        <w:rPr>
          <w:rFonts w:ascii="Times New Roman" w:hAnsi="Times New Roman" w:cs="Times New Roman"/>
          <w:bCs/>
        </w:rPr>
        <w:t xml:space="preserve">m </w:t>
      </w:r>
      <w:r w:rsidRPr="00354BD1">
        <w:rPr>
          <w:rFonts w:ascii="Times New Roman" w:hAnsi="Times New Roman" w:cs="Times New Roman"/>
          <w:bCs/>
        </w:rPr>
        <w:t xml:space="preserve">dle požadavků </w:t>
      </w:r>
      <w:r w:rsidR="00E718B5" w:rsidRPr="00354BD1">
        <w:rPr>
          <w:rFonts w:ascii="Times New Roman" w:hAnsi="Times New Roman" w:cs="Times New Roman"/>
          <w:bCs/>
        </w:rPr>
        <w:t>Objednatel</w:t>
      </w:r>
      <w:r w:rsidRPr="00354BD1">
        <w:rPr>
          <w:rFonts w:ascii="Times New Roman" w:hAnsi="Times New Roman" w:cs="Times New Roman"/>
          <w:bCs/>
        </w:rPr>
        <w:t>e uvedených v této výzvě níže:</w:t>
      </w:r>
    </w:p>
    <w:p w14:paraId="3505944C" w14:textId="77777777" w:rsidR="006B5132" w:rsidRPr="00354BD1" w:rsidRDefault="006B5132" w:rsidP="00004F3C">
      <w:pPr>
        <w:pStyle w:val="Prosttext"/>
        <w:rPr>
          <w:rFonts w:ascii="Times New Roman" w:hAnsi="Times New Roman" w:cs="Times New Roman"/>
          <w:bCs/>
        </w:rPr>
      </w:pPr>
    </w:p>
    <w:p w14:paraId="3216ED25" w14:textId="77777777" w:rsidR="006B5132" w:rsidRPr="00354BD1" w:rsidRDefault="006B5132" w:rsidP="00004F3C">
      <w:pPr>
        <w:pStyle w:val="Prosttext"/>
        <w:rPr>
          <w:rFonts w:ascii="Times New Roman" w:hAnsi="Times New Roman" w:cs="Times New Roman"/>
          <w:bCs/>
        </w:rPr>
      </w:pPr>
      <w:r w:rsidRPr="00354BD1">
        <w:rPr>
          <w:rFonts w:ascii="Times New Roman" w:hAnsi="Times New Roman" w:cs="Times New Roman"/>
          <w:bCs/>
        </w:rPr>
        <w:t>Nabídková cena bude uvedena v korunách českých bez daně z přidané hodnoty.</w:t>
      </w:r>
    </w:p>
    <w:p w14:paraId="34946D7F" w14:textId="77777777" w:rsidR="006B5132" w:rsidRPr="00354BD1" w:rsidRDefault="006B5132" w:rsidP="00004F3C">
      <w:pPr>
        <w:pStyle w:val="Prosttext"/>
        <w:rPr>
          <w:rFonts w:ascii="Times New Roman" w:hAnsi="Times New Roman" w:cs="Times New Roman"/>
          <w:bCs/>
        </w:rPr>
      </w:pPr>
    </w:p>
    <w:p w14:paraId="3D397ECC" w14:textId="77777777" w:rsidR="006B5132" w:rsidRPr="00354BD1" w:rsidRDefault="006B5132" w:rsidP="00004F3C">
      <w:pPr>
        <w:pStyle w:val="Prosttext"/>
        <w:rPr>
          <w:rFonts w:ascii="Times New Roman" w:hAnsi="Times New Roman" w:cs="Times New Roman"/>
          <w:bCs/>
        </w:rPr>
      </w:pPr>
      <w:r w:rsidRPr="00354BD1">
        <w:rPr>
          <w:rFonts w:ascii="Times New Roman" w:hAnsi="Times New Roman" w:cs="Times New Roman"/>
          <w:bCs/>
        </w:rPr>
        <w:t xml:space="preserve">Nabídková cena bude stanovena jako cena nejvýše přípustná a neměnná a bude zahrnovat veškeré náklady </w:t>
      </w:r>
      <w:r w:rsidR="00846ADF" w:rsidRPr="00354BD1">
        <w:rPr>
          <w:rFonts w:ascii="Times New Roman" w:hAnsi="Times New Roman" w:cs="Times New Roman"/>
          <w:bCs/>
        </w:rPr>
        <w:t>Zhotovitele</w:t>
      </w:r>
      <w:r w:rsidRPr="00354BD1">
        <w:rPr>
          <w:rFonts w:ascii="Times New Roman" w:hAnsi="Times New Roman" w:cs="Times New Roman"/>
          <w:bCs/>
        </w:rPr>
        <w:t xml:space="preserve"> spojené s prováděním předmětu této dílčí zakázky – </w:t>
      </w:r>
      <w:r w:rsidR="00A43EF2">
        <w:rPr>
          <w:rFonts w:ascii="Times New Roman" w:hAnsi="Times New Roman" w:cs="Times New Roman"/>
          <w:bCs/>
        </w:rPr>
        <w:t>D</w:t>
      </w:r>
      <w:r w:rsidRPr="00354BD1">
        <w:rPr>
          <w:rFonts w:ascii="Times New Roman" w:hAnsi="Times New Roman" w:cs="Times New Roman"/>
          <w:bCs/>
        </w:rPr>
        <w:t xml:space="preserve">íla.  </w:t>
      </w:r>
    </w:p>
    <w:p w14:paraId="61C233E5" w14:textId="77777777" w:rsidR="006B5132" w:rsidRDefault="006B5132" w:rsidP="00004F3C">
      <w:pPr>
        <w:pStyle w:val="Prosttext"/>
        <w:rPr>
          <w:rFonts w:ascii="Times New Roman" w:hAnsi="Times New Roman" w:cs="Times New Roman"/>
          <w:b/>
          <w:bCs/>
        </w:rPr>
      </w:pPr>
    </w:p>
    <w:p w14:paraId="724DC595" w14:textId="77777777" w:rsidR="00DC3EB9" w:rsidRPr="00354BD1" w:rsidRDefault="00DC3EB9" w:rsidP="00DC3EB9">
      <w:pPr>
        <w:pStyle w:val="Prosttext"/>
        <w:numPr>
          <w:ilvl w:val="0"/>
          <w:numId w:val="20"/>
        </w:numPr>
        <w:rPr>
          <w:rFonts w:ascii="Times New Roman" w:hAnsi="Times New Roman" w:cs="Times New Roman"/>
          <w:b/>
          <w:bCs/>
        </w:rPr>
      </w:pPr>
      <w:r w:rsidRPr="00354BD1">
        <w:rPr>
          <w:rFonts w:ascii="Times New Roman" w:hAnsi="Times New Roman" w:cs="Times New Roman"/>
          <w:b/>
          <w:bCs/>
        </w:rPr>
        <w:t xml:space="preserve"> </w:t>
      </w:r>
      <w:r w:rsidR="003F3EEA" w:rsidRPr="00354BD1">
        <w:rPr>
          <w:rFonts w:ascii="Times New Roman" w:hAnsi="Times New Roman" w:cs="Times New Roman"/>
          <w:b/>
          <w:bCs/>
        </w:rPr>
        <w:t>P</w:t>
      </w:r>
      <w:r w:rsidRPr="00354BD1">
        <w:rPr>
          <w:rFonts w:ascii="Times New Roman" w:hAnsi="Times New Roman" w:cs="Times New Roman"/>
          <w:b/>
          <w:bCs/>
        </w:rPr>
        <w:t xml:space="preserve">ožadavky na zpracování </w:t>
      </w:r>
      <w:r w:rsidR="00A43EF2">
        <w:rPr>
          <w:rFonts w:ascii="Times New Roman" w:hAnsi="Times New Roman" w:cs="Times New Roman"/>
          <w:b/>
          <w:bCs/>
        </w:rPr>
        <w:t>N</w:t>
      </w:r>
      <w:r w:rsidRPr="00354BD1">
        <w:rPr>
          <w:rFonts w:ascii="Times New Roman" w:hAnsi="Times New Roman" w:cs="Times New Roman"/>
          <w:b/>
          <w:bCs/>
        </w:rPr>
        <w:t>abídky</w:t>
      </w:r>
    </w:p>
    <w:p w14:paraId="2CA1ECD3" w14:textId="77777777" w:rsidR="006B5132" w:rsidRPr="00B05B53" w:rsidRDefault="006B5132" w:rsidP="00C538DD">
      <w:pPr>
        <w:spacing w:after="120" w:line="264" w:lineRule="auto"/>
      </w:pPr>
      <w:r w:rsidRPr="00B05B53">
        <w:t xml:space="preserve"> </w:t>
      </w:r>
    </w:p>
    <w:p w14:paraId="5B0732B1" w14:textId="77777777" w:rsidR="00C538DD" w:rsidRPr="00354BD1" w:rsidRDefault="00E718B5" w:rsidP="00C538DD">
      <w:pPr>
        <w:spacing w:after="120" w:line="264" w:lineRule="auto"/>
      </w:pPr>
      <w:r w:rsidRPr="00354BD1">
        <w:t>Objednatel</w:t>
      </w:r>
      <w:r w:rsidR="00C538DD" w:rsidRPr="00354BD1">
        <w:t xml:space="preserve"> požaduje, aby nabídka </w:t>
      </w:r>
      <w:r w:rsidR="00846ADF" w:rsidRPr="00354BD1">
        <w:t>Zhotovitele</w:t>
      </w:r>
      <w:r w:rsidR="006B5132" w:rsidRPr="00354BD1">
        <w:t xml:space="preserve"> k této dílčí zakázce zadávané na základě a v souladu s rámcovou </w:t>
      </w:r>
      <w:r w:rsidR="001402A9" w:rsidRPr="00354BD1">
        <w:t xml:space="preserve">dohodou </w:t>
      </w:r>
      <w:r w:rsidR="00C538DD" w:rsidRPr="00354BD1">
        <w:t>splňovala následující požadavky:</w:t>
      </w:r>
    </w:p>
    <w:p w14:paraId="3E309A8D" w14:textId="77777777" w:rsidR="003F3EEA" w:rsidRPr="00354BD1" w:rsidRDefault="00C538DD" w:rsidP="0029381F">
      <w:pPr>
        <w:numPr>
          <w:ilvl w:val="0"/>
          <w:numId w:val="30"/>
        </w:numPr>
        <w:spacing w:after="120"/>
        <w:ind w:right="110"/>
        <w:jc w:val="both"/>
      </w:pPr>
      <w:r w:rsidRPr="00354BD1">
        <w:t xml:space="preserve">Nabídku je </w:t>
      </w:r>
      <w:r w:rsidR="00846ADF" w:rsidRPr="00354BD1">
        <w:t>Zhotovitel</w:t>
      </w:r>
      <w:r w:rsidR="00A43EF2">
        <w:t xml:space="preserve"> </w:t>
      </w:r>
      <w:r w:rsidRPr="00354BD1">
        <w:t xml:space="preserve">povinen podat písemně v souladu s touto </w:t>
      </w:r>
      <w:r w:rsidR="00A43EF2">
        <w:t>V</w:t>
      </w:r>
      <w:r w:rsidRPr="00354BD1">
        <w:t>ýzvou</w:t>
      </w:r>
      <w:r w:rsidR="00A43EF2">
        <w:t xml:space="preserve"> k podání nabídky</w:t>
      </w:r>
      <w:r w:rsidR="00C60BD3" w:rsidRPr="00354BD1">
        <w:t>.</w:t>
      </w:r>
    </w:p>
    <w:p w14:paraId="69A5DC6D" w14:textId="77777777" w:rsidR="00C538DD" w:rsidRPr="00354BD1" w:rsidRDefault="00C538DD" w:rsidP="0029381F">
      <w:pPr>
        <w:numPr>
          <w:ilvl w:val="0"/>
          <w:numId w:val="30"/>
        </w:numPr>
        <w:spacing w:after="120"/>
        <w:ind w:right="110"/>
        <w:jc w:val="both"/>
      </w:pPr>
      <w:r w:rsidRPr="00354BD1">
        <w:t>Nabídka musí být předložena v českém jazyce.</w:t>
      </w:r>
    </w:p>
    <w:p w14:paraId="1B062D32" w14:textId="77777777" w:rsidR="00C538DD" w:rsidRPr="00354BD1" w:rsidRDefault="00C538DD" w:rsidP="0029381F">
      <w:pPr>
        <w:numPr>
          <w:ilvl w:val="0"/>
          <w:numId w:val="30"/>
        </w:numPr>
        <w:spacing w:after="120"/>
        <w:ind w:right="110"/>
        <w:jc w:val="both"/>
      </w:pPr>
      <w:r w:rsidRPr="00354BD1">
        <w:t xml:space="preserve">Nabídka nebude obsahovat přepisy a opravy, které by mohly </w:t>
      </w:r>
      <w:r w:rsidR="00E718B5" w:rsidRPr="00354BD1">
        <w:t>Objednatel</w:t>
      </w:r>
      <w:r w:rsidRPr="00354BD1">
        <w:t xml:space="preserve">e uvést v omyl. </w:t>
      </w:r>
    </w:p>
    <w:p w14:paraId="5700AAB5" w14:textId="77777777" w:rsidR="00C60BD3" w:rsidRPr="008C27A2" w:rsidRDefault="00C60BD3" w:rsidP="00C60BD3">
      <w:pPr>
        <w:spacing w:after="120"/>
        <w:ind w:right="110"/>
        <w:jc w:val="both"/>
      </w:pPr>
    </w:p>
    <w:p w14:paraId="4FA1CFE6" w14:textId="77777777" w:rsidR="00C60BD3" w:rsidRPr="00354BD1" w:rsidRDefault="00C60BD3" w:rsidP="00C60BD3">
      <w:pPr>
        <w:spacing w:after="120"/>
        <w:ind w:right="110"/>
        <w:jc w:val="both"/>
      </w:pPr>
      <w:r w:rsidRPr="00354BD1">
        <w:t xml:space="preserve">Součástí nabídky musí být veškeré </w:t>
      </w:r>
      <w:r w:rsidR="00E718B5" w:rsidRPr="00354BD1">
        <w:t>Objednatel</w:t>
      </w:r>
      <w:r w:rsidRPr="00354BD1">
        <w:t xml:space="preserve">em vyžadované doklady a informace (v souladu s údaji uvedenými v rámcové </w:t>
      </w:r>
      <w:r w:rsidR="00CC3F2D" w:rsidRPr="00354BD1">
        <w:t xml:space="preserve">dohodě </w:t>
      </w:r>
      <w:r w:rsidRPr="00354BD1">
        <w:t xml:space="preserve">a v této </w:t>
      </w:r>
      <w:r w:rsidR="00A43EF2">
        <w:t>V</w:t>
      </w:r>
      <w:r w:rsidRPr="00354BD1">
        <w:t>ýzvě</w:t>
      </w:r>
      <w:r w:rsidR="00A43EF2">
        <w:t xml:space="preserve"> k podání nabídek a jejích případných přílohách</w:t>
      </w:r>
      <w:r w:rsidRPr="00354BD1">
        <w:t>).</w:t>
      </w:r>
    </w:p>
    <w:p w14:paraId="0DB184D9" w14:textId="77777777" w:rsidR="00C60BD3" w:rsidRPr="00354BD1" w:rsidRDefault="00E718B5" w:rsidP="00C60BD3">
      <w:pPr>
        <w:spacing w:after="120"/>
        <w:ind w:right="110"/>
        <w:jc w:val="both"/>
      </w:pPr>
      <w:r w:rsidRPr="00354BD1">
        <w:t>Objednatel</w:t>
      </w:r>
      <w:r w:rsidR="00C60BD3" w:rsidRPr="00354BD1">
        <w:t xml:space="preserve"> doporučuje </w:t>
      </w:r>
      <w:r w:rsidR="00865025" w:rsidRPr="00354BD1">
        <w:t xml:space="preserve">dodavatelům </w:t>
      </w:r>
      <w:r w:rsidR="00C60BD3" w:rsidRPr="00354BD1">
        <w:t xml:space="preserve">zpracovat svou </w:t>
      </w:r>
      <w:r w:rsidR="00A43EF2">
        <w:t>N</w:t>
      </w:r>
      <w:r w:rsidR="00C60BD3" w:rsidRPr="00354BD1">
        <w:t>abídku v následujícím pořadí dokumentů:</w:t>
      </w:r>
    </w:p>
    <w:p w14:paraId="6E422796" w14:textId="77777777" w:rsidR="00C60BD3" w:rsidRPr="00354BD1" w:rsidRDefault="00C60BD3" w:rsidP="00C60BD3">
      <w:pPr>
        <w:numPr>
          <w:ilvl w:val="0"/>
          <w:numId w:val="34"/>
        </w:numPr>
        <w:spacing w:after="120"/>
        <w:ind w:right="110"/>
        <w:jc w:val="both"/>
      </w:pPr>
      <w:r w:rsidRPr="00354BD1">
        <w:t xml:space="preserve">Označení a identifikační údaje </w:t>
      </w:r>
      <w:r w:rsidR="00846ADF" w:rsidRPr="00354BD1">
        <w:t>Zhotovitele</w:t>
      </w:r>
      <w:r w:rsidR="00865025" w:rsidRPr="00354BD1">
        <w:t xml:space="preserve"> </w:t>
      </w:r>
    </w:p>
    <w:p w14:paraId="7AF58C84" w14:textId="77777777" w:rsidR="00C60BD3" w:rsidRPr="00354BD1" w:rsidRDefault="00C60BD3" w:rsidP="00C60BD3">
      <w:pPr>
        <w:numPr>
          <w:ilvl w:val="0"/>
          <w:numId w:val="34"/>
        </w:numPr>
        <w:spacing w:after="120"/>
        <w:ind w:right="110"/>
        <w:jc w:val="both"/>
      </w:pPr>
      <w:r w:rsidRPr="00354BD1">
        <w:t xml:space="preserve">Číslo této výzvy (identifikace dílčí zakázky) a </w:t>
      </w:r>
      <w:proofErr w:type="spellStart"/>
      <w:r w:rsidRPr="00354BD1">
        <w:t>evid</w:t>
      </w:r>
      <w:proofErr w:type="spellEnd"/>
      <w:r w:rsidRPr="00354BD1">
        <w:t xml:space="preserve">. č. rámcové </w:t>
      </w:r>
      <w:r w:rsidR="00EC5717" w:rsidRPr="00354BD1">
        <w:t>dohody</w:t>
      </w:r>
    </w:p>
    <w:p w14:paraId="391C9ADD" w14:textId="77777777" w:rsidR="00C60BD3" w:rsidRPr="00354BD1" w:rsidRDefault="00C60BD3" w:rsidP="00C60BD3">
      <w:pPr>
        <w:numPr>
          <w:ilvl w:val="0"/>
          <w:numId w:val="34"/>
        </w:numPr>
        <w:spacing w:after="120"/>
        <w:ind w:right="110"/>
        <w:jc w:val="both"/>
      </w:pPr>
      <w:r w:rsidRPr="00354BD1">
        <w:t xml:space="preserve">Nabídková cena za předmět této dílčí zakázky zpracovaná dle požadavků </w:t>
      </w:r>
      <w:r w:rsidR="00E718B5" w:rsidRPr="00354BD1">
        <w:t>Objednatel</w:t>
      </w:r>
      <w:r w:rsidRPr="00354BD1">
        <w:t>e</w:t>
      </w:r>
    </w:p>
    <w:p w14:paraId="196DF451" w14:textId="77777777" w:rsidR="00C60BD3" w:rsidRPr="00354BD1" w:rsidRDefault="00C60BD3" w:rsidP="00C60BD3">
      <w:pPr>
        <w:numPr>
          <w:ilvl w:val="0"/>
          <w:numId w:val="34"/>
        </w:numPr>
        <w:spacing w:after="120"/>
        <w:ind w:right="110"/>
        <w:jc w:val="both"/>
      </w:pPr>
      <w:r w:rsidRPr="00354BD1">
        <w:t>Doba plnění včetně předběžného harmonogramu prací</w:t>
      </w:r>
    </w:p>
    <w:p w14:paraId="2A428DB6" w14:textId="77777777" w:rsidR="00EC5717" w:rsidRPr="00354BD1" w:rsidRDefault="00EC5717" w:rsidP="00EC5717">
      <w:pPr>
        <w:pStyle w:val="Odstavecseseznamem"/>
        <w:numPr>
          <w:ilvl w:val="0"/>
          <w:numId w:val="34"/>
        </w:numPr>
      </w:pPr>
      <w:r w:rsidRPr="00354BD1">
        <w:t xml:space="preserve">Technologický postup prací, který bude obsahovat podrobný popis postupu plnění předmětu dílčí zakázky zpracovaný do technologických postupů zejména pro izolace, zemní práce, odvoz a rozvoz včetně pokládky trub, svařování pro svářečské práce </w:t>
      </w:r>
      <w:proofErr w:type="gramStart"/>
      <w:r w:rsidRPr="00354BD1">
        <w:t>WPS,.</w:t>
      </w:r>
      <w:proofErr w:type="gramEnd"/>
    </w:p>
    <w:p w14:paraId="56434121" w14:textId="77777777" w:rsidR="00C60BD3" w:rsidRPr="00354BD1" w:rsidRDefault="00C60BD3" w:rsidP="00C60BD3">
      <w:pPr>
        <w:numPr>
          <w:ilvl w:val="0"/>
          <w:numId w:val="34"/>
        </w:numPr>
        <w:spacing w:after="120"/>
        <w:ind w:right="110"/>
        <w:jc w:val="both"/>
      </w:pPr>
      <w:r w:rsidRPr="00354BD1">
        <w:t xml:space="preserve">Prohlášení </w:t>
      </w:r>
      <w:r w:rsidR="00846ADF" w:rsidRPr="00354BD1">
        <w:t>Zhotovitele</w:t>
      </w:r>
      <w:r w:rsidRPr="00354BD1">
        <w:t xml:space="preserve">, že akceptuje v plném rozsahu podmínky stanovené v této </w:t>
      </w:r>
      <w:r w:rsidR="00A43EF2">
        <w:t>V</w:t>
      </w:r>
      <w:r w:rsidRPr="00354BD1">
        <w:t>ýzvě</w:t>
      </w:r>
      <w:r w:rsidR="00A43EF2">
        <w:t xml:space="preserve"> k podání nabídek</w:t>
      </w:r>
      <w:r w:rsidRPr="00354BD1">
        <w:t xml:space="preserve"> a informace vztahující se k předmětu dílčí zakázky získané v průběhu výběrového řízení zpracuje pouze za účelem vyhotovení a podání nabídky k této dílčí zakázce</w:t>
      </w:r>
    </w:p>
    <w:p w14:paraId="6D2669CD" w14:textId="77777777" w:rsidR="00C60BD3" w:rsidRPr="00354BD1" w:rsidRDefault="00C60BD3" w:rsidP="00C60BD3">
      <w:pPr>
        <w:numPr>
          <w:ilvl w:val="0"/>
          <w:numId w:val="34"/>
        </w:numPr>
        <w:spacing w:after="120"/>
        <w:ind w:right="110"/>
        <w:jc w:val="both"/>
      </w:pPr>
      <w:r w:rsidRPr="00354BD1">
        <w:t xml:space="preserve">Případně další údaje požadované </w:t>
      </w:r>
      <w:r w:rsidR="00E718B5" w:rsidRPr="00354BD1">
        <w:t>Objednatel</w:t>
      </w:r>
      <w:r w:rsidRPr="00354BD1">
        <w:t xml:space="preserve">em či dobrovolně předložené </w:t>
      </w:r>
      <w:r w:rsidR="00846ADF" w:rsidRPr="00354BD1">
        <w:t>Zhotovitele</w:t>
      </w:r>
      <w:r w:rsidR="00865025" w:rsidRPr="00354BD1">
        <w:t xml:space="preserve">m </w:t>
      </w:r>
      <w:r w:rsidRPr="00354BD1">
        <w:t>v rámci své nabídky</w:t>
      </w:r>
    </w:p>
    <w:p w14:paraId="75B5BD01" w14:textId="77777777" w:rsidR="00C60BD3" w:rsidRPr="00354BD1" w:rsidRDefault="00C60BD3" w:rsidP="00C60BD3">
      <w:pPr>
        <w:spacing w:after="120"/>
        <w:ind w:right="110"/>
        <w:jc w:val="both"/>
      </w:pPr>
      <w:r w:rsidRPr="00354BD1">
        <w:t xml:space="preserve">Nabídka bude podepsána osobou oprávněnou jednat za </w:t>
      </w:r>
      <w:r w:rsidR="00846ADF" w:rsidRPr="00354BD1">
        <w:t>Zhotovitele</w:t>
      </w:r>
      <w:r w:rsidRPr="00354BD1">
        <w:t xml:space="preserve">, není-li tím statutární orgán </w:t>
      </w:r>
      <w:r w:rsidR="00846ADF" w:rsidRPr="00354BD1">
        <w:t>Zhotovitele nebo osoba uvedená v Příloze č. 3 Rámcové dohody</w:t>
      </w:r>
      <w:r w:rsidRPr="00354BD1">
        <w:t xml:space="preserve">, je </w:t>
      </w:r>
      <w:r w:rsidR="00846ADF" w:rsidRPr="00354BD1">
        <w:t xml:space="preserve">Zhotovitel </w:t>
      </w:r>
      <w:r w:rsidRPr="00354BD1">
        <w:t>povinen zároveň doložit platnou plnou moc.</w:t>
      </w:r>
    </w:p>
    <w:p w14:paraId="5820BFFB" w14:textId="77777777" w:rsidR="0078165C" w:rsidRPr="008C27A2" w:rsidRDefault="0078165C" w:rsidP="00F17AD3">
      <w:pPr>
        <w:pStyle w:val="Prosttext"/>
        <w:rPr>
          <w:rFonts w:ascii="Times New Roman" w:hAnsi="Times New Roman" w:cs="Times New Roman"/>
        </w:rPr>
      </w:pPr>
    </w:p>
    <w:p w14:paraId="7B71DA52" w14:textId="77777777" w:rsidR="006D7947" w:rsidRPr="008C27A2" w:rsidRDefault="006D7947" w:rsidP="00DC3EB9">
      <w:pPr>
        <w:pStyle w:val="Prosttext"/>
        <w:numPr>
          <w:ilvl w:val="0"/>
          <w:numId w:val="20"/>
        </w:numPr>
        <w:rPr>
          <w:rFonts w:ascii="Times New Roman" w:hAnsi="Times New Roman" w:cs="Times New Roman"/>
          <w:b/>
          <w:bCs/>
        </w:rPr>
      </w:pPr>
      <w:bookmarkStart w:id="0" w:name="_Toc224540560"/>
      <w:r w:rsidRPr="008C27A2">
        <w:rPr>
          <w:rFonts w:ascii="Times New Roman" w:hAnsi="Times New Roman" w:cs="Times New Roman"/>
          <w:b/>
          <w:bCs/>
        </w:rPr>
        <w:t>Lhůta a místo pro podání nabídky</w:t>
      </w:r>
      <w:bookmarkEnd w:id="0"/>
    </w:p>
    <w:p w14:paraId="59D16955" w14:textId="77777777" w:rsidR="00FD766E" w:rsidRPr="008C27A2" w:rsidRDefault="00FD766E" w:rsidP="006D7947"/>
    <w:p w14:paraId="51C2D14C" w14:textId="77777777" w:rsidR="00C60BD3" w:rsidRPr="008C27A2" w:rsidRDefault="00C60BD3" w:rsidP="006D7947"/>
    <w:p w14:paraId="39E42E45" w14:textId="77777777" w:rsidR="00E618F7" w:rsidRPr="008C27A2" w:rsidRDefault="00E618F7" w:rsidP="00E618F7">
      <w:pPr>
        <w:pStyle w:val="Zkladntextodsazen2"/>
        <w:spacing w:line="276" w:lineRule="auto"/>
        <w:ind w:firstLine="0"/>
        <w:rPr>
          <w:rFonts w:ascii="Times New Roman" w:hAnsi="Times New Roman" w:cs="Times New Roman"/>
          <w:sz w:val="20"/>
          <w:szCs w:val="20"/>
        </w:rPr>
      </w:pPr>
      <w:r w:rsidRPr="008C27A2">
        <w:rPr>
          <w:rFonts w:ascii="Times New Roman" w:hAnsi="Times New Roman" w:cs="Times New Roman"/>
          <w:sz w:val="20"/>
          <w:szCs w:val="20"/>
        </w:rPr>
        <w:t xml:space="preserve">Dodavatelé mohou podat nabídky nejpozději do </w:t>
      </w:r>
      <w:r w:rsidR="001402A9" w:rsidRPr="008C27A2">
        <w:rPr>
          <w:rFonts w:ascii="Times New Roman" w:hAnsi="Times New Roman" w:cs="Times New Roman"/>
          <w:sz w:val="20"/>
          <w:szCs w:val="20"/>
        </w:rPr>
        <w:t>………………</w:t>
      </w:r>
      <w:r w:rsidRPr="008C27A2">
        <w:rPr>
          <w:rFonts w:ascii="Times New Roman" w:hAnsi="Times New Roman" w:cs="Times New Roman"/>
          <w:sz w:val="20"/>
          <w:szCs w:val="20"/>
        </w:rPr>
        <w:t xml:space="preserve">   </w:t>
      </w:r>
    </w:p>
    <w:p w14:paraId="01CFE8DC" w14:textId="77777777" w:rsidR="00E618F7" w:rsidRPr="008C27A2" w:rsidRDefault="00E618F7" w:rsidP="00E618F7">
      <w:pPr>
        <w:pStyle w:val="Zkladntextodsazen2"/>
        <w:spacing w:line="276" w:lineRule="auto"/>
        <w:ind w:firstLine="0"/>
        <w:rPr>
          <w:rFonts w:ascii="Times New Roman" w:hAnsi="Times New Roman" w:cs="Times New Roman"/>
          <w:sz w:val="20"/>
          <w:szCs w:val="20"/>
        </w:rPr>
      </w:pPr>
      <w:r w:rsidRPr="008C27A2">
        <w:rPr>
          <w:rFonts w:ascii="Times New Roman" w:hAnsi="Times New Roman" w:cs="Times New Roman"/>
          <w:sz w:val="20"/>
          <w:szCs w:val="20"/>
        </w:rPr>
        <w:t xml:space="preserve">Nabídky doručené později nebude </w:t>
      </w:r>
      <w:r w:rsidR="00A43EF2">
        <w:rPr>
          <w:rFonts w:ascii="Times New Roman" w:hAnsi="Times New Roman" w:cs="Times New Roman"/>
          <w:sz w:val="20"/>
          <w:szCs w:val="20"/>
        </w:rPr>
        <w:t>O</w:t>
      </w:r>
      <w:r w:rsidRPr="008C27A2">
        <w:rPr>
          <w:rFonts w:ascii="Times New Roman" w:hAnsi="Times New Roman" w:cs="Times New Roman"/>
          <w:sz w:val="20"/>
          <w:szCs w:val="20"/>
        </w:rPr>
        <w:t>bjednatel hodnotit.</w:t>
      </w:r>
    </w:p>
    <w:p w14:paraId="2024E098" w14:textId="77777777" w:rsidR="00E718B5" w:rsidRPr="008C27A2" w:rsidRDefault="00E718B5" w:rsidP="00E618F7">
      <w:pPr>
        <w:pStyle w:val="Zkladntextodsazen2"/>
        <w:spacing w:line="276" w:lineRule="auto"/>
        <w:ind w:firstLine="0"/>
        <w:rPr>
          <w:rFonts w:ascii="Times New Roman" w:hAnsi="Times New Roman" w:cs="Times New Roman"/>
          <w:sz w:val="20"/>
          <w:szCs w:val="20"/>
        </w:rPr>
      </w:pPr>
    </w:p>
    <w:p w14:paraId="41C8E231" w14:textId="77777777" w:rsidR="00E718B5" w:rsidRPr="008C27A2" w:rsidRDefault="00E718B5" w:rsidP="00E618F7">
      <w:pPr>
        <w:pStyle w:val="Zkladntextodsazen2"/>
        <w:spacing w:line="276" w:lineRule="auto"/>
        <w:ind w:firstLine="0"/>
        <w:rPr>
          <w:rFonts w:ascii="Times New Roman" w:hAnsi="Times New Roman" w:cs="Times New Roman"/>
          <w:sz w:val="20"/>
          <w:szCs w:val="20"/>
        </w:rPr>
      </w:pPr>
      <w:r w:rsidRPr="008C27A2">
        <w:rPr>
          <w:rFonts w:ascii="Times New Roman" w:hAnsi="Times New Roman" w:cs="Times New Roman"/>
          <w:sz w:val="20"/>
          <w:szCs w:val="20"/>
        </w:rPr>
        <w:t>Nabídky se podávají prostřednictvím profilu Objednatele EZAK – dostupném na adrese</w:t>
      </w:r>
      <w:r w:rsidR="00A43EF2">
        <w:rPr>
          <w:rFonts w:ascii="Times New Roman" w:hAnsi="Times New Roman" w:cs="Times New Roman"/>
          <w:sz w:val="20"/>
          <w:szCs w:val="20"/>
        </w:rPr>
        <w:t xml:space="preserve"> </w:t>
      </w:r>
      <w:hyperlink r:id="rId9" w:history="1">
        <w:r w:rsidR="00A43EF2" w:rsidRPr="007B61BD">
          <w:rPr>
            <w:rStyle w:val="Hypertextovodkaz"/>
            <w:rFonts w:ascii="Times New Roman" w:hAnsi="Times New Roman"/>
            <w:sz w:val="20"/>
            <w:szCs w:val="20"/>
          </w:rPr>
          <w:t>https://zakazky.ceproas.cz/</w:t>
        </w:r>
      </w:hyperlink>
      <w:r w:rsidR="00A43EF2">
        <w:rPr>
          <w:rFonts w:ascii="Times New Roman" w:hAnsi="Times New Roman" w:cs="Times New Roman"/>
          <w:sz w:val="20"/>
          <w:szCs w:val="20"/>
        </w:rPr>
        <w:t xml:space="preserve"> </w:t>
      </w:r>
      <w:r w:rsidRPr="008C27A2">
        <w:rPr>
          <w:rFonts w:ascii="Times New Roman" w:hAnsi="Times New Roman" w:cs="Times New Roman"/>
          <w:sz w:val="20"/>
          <w:szCs w:val="20"/>
        </w:rPr>
        <w:t xml:space="preserve">a v případě zakázek malého rozsahu na emailovou adresu </w:t>
      </w:r>
      <w:r w:rsidR="00846ADF" w:rsidRPr="008C27A2">
        <w:rPr>
          <w:rFonts w:ascii="Times New Roman" w:hAnsi="Times New Roman" w:cs="Times New Roman"/>
          <w:sz w:val="20"/>
          <w:szCs w:val="20"/>
        </w:rPr>
        <w:t>uvedenou výše.</w:t>
      </w:r>
    </w:p>
    <w:p w14:paraId="529A3A68" w14:textId="77777777" w:rsidR="00E618F7" w:rsidRPr="008C27A2" w:rsidRDefault="00E618F7" w:rsidP="00E618F7">
      <w:pPr>
        <w:pStyle w:val="Zkladntextodsazen2"/>
        <w:spacing w:line="276" w:lineRule="auto"/>
        <w:ind w:firstLine="0"/>
        <w:rPr>
          <w:rFonts w:ascii="Times New Roman" w:hAnsi="Times New Roman" w:cs="Times New Roman"/>
          <w:sz w:val="20"/>
          <w:szCs w:val="20"/>
        </w:rPr>
      </w:pPr>
    </w:p>
    <w:p w14:paraId="01BF8200" w14:textId="77777777" w:rsidR="001402A9" w:rsidRPr="008C27A2" w:rsidRDefault="001402A9" w:rsidP="00E618F7">
      <w:pPr>
        <w:pStyle w:val="Zkladntextodsazen2"/>
        <w:spacing w:line="276" w:lineRule="auto"/>
        <w:ind w:firstLine="0"/>
        <w:rPr>
          <w:rFonts w:ascii="Times New Roman" w:hAnsi="Times New Roman" w:cs="Times New Roman"/>
          <w:sz w:val="20"/>
          <w:szCs w:val="20"/>
        </w:rPr>
      </w:pPr>
    </w:p>
    <w:p w14:paraId="2AEAE1CA" w14:textId="77777777" w:rsidR="001402A9" w:rsidRPr="008C27A2" w:rsidRDefault="001402A9" w:rsidP="001402A9">
      <w:pPr>
        <w:pStyle w:val="Prosttext"/>
        <w:numPr>
          <w:ilvl w:val="0"/>
          <w:numId w:val="20"/>
        </w:numPr>
        <w:rPr>
          <w:rFonts w:ascii="Times New Roman" w:hAnsi="Times New Roman" w:cs="Times New Roman"/>
          <w:b/>
          <w:bCs/>
        </w:rPr>
      </w:pPr>
      <w:r w:rsidRPr="008C27A2">
        <w:rPr>
          <w:rFonts w:ascii="Times New Roman" w:hAnsi="Times New Roman" w:cs="Times New Roman"/>
          <w:b/>
          <w:bCs/>
        </w:rPr>
        <w:t>Ostatní</w:t>
      </w:r>
    </w:p>
    <w:p w14:paraId="0FE4C72C" w14:textId="77777777" w:rsidR="001402A9" w:rsidRPr="008C27A2" w:rsidRDefault="001402A9" w:rsidP="00E618F7">
      <w:pPr>
        <w:pStyle w:val="Zkladntextodsazen2"/>
        <w:spacing w:line="276" w:lineRule="auto"/>
        <w:ind w:firstLine="0"/>
        <w:rPr>
          <w:rFonts w:ascii="Times New Roman" w:hAnsi="Times New Roman" w:cs="Times New Roman"/>
          <w:sz w:val="20"/>
          <w:szCs w:val="20"/>
        </w:rPr>
      </w:pPr>
    </w:p>
    <w:p w14:paraId="56B9A3B9" w14:textId="77777777" w:rsidR="00E618F7" w:rsidRPr="008C27A2" w:rsidRDefault="00E618F7" w:rsidP="00E618F7">
      <w:pPr>
        <w:pStyle w:val="Zkladntextodsazen2"/>
        <w:spacing w:line="276" w:lineRule="auto"/>
        <w:ind w:firstLine="0"/>
        <w:rPr>
          <w:rFonts w:ascii="Times New Roman" w:hAnsi="Times New Roman" w:cs="Times New Roman"/>
          <w:sz w:val="20"/>
          <w:szCs w:val="20"/>
        </w:rPr>
      </w:pPr>
      <w:r w:rsidRPr="008C27A2">
        <w:rPr>
          <w:rFonts w:ascii="Times New Roman" w:hAnsi="Times New Roman" w:cs="Times New Roman"/>
          <w:sz w:val="20"/>
          <w:szCs w:val="20"/>
        </w:rPr>
        <w:t xml:space="preserve">O výběru nejvhodnější nabídky odešle </w:t>
      </w:r>
      <w:r w:rsidR="00E718B5" w:rsidRPr="008C27A2">
        <w:rPr>
          <w:rFonts w:ascii="Times New Roman" w:hAnsi="Times New Roman" w:cs="Times New Roman"/>
          <w:sz w:val="20"/>
          <w:szCs w:val="20"/>
        </w:rPr>
        <w:t>Objednatel</w:t>
      </w:r>
      <w:r w:rsidRPr="008C27A2">
        <w:rPr>
          <w:rFonts w:ascii="Times New Roman" w:hAnsi="Times New Roman" w:cs="Times New Roman"/>
          <w:sz w:val="20"/>
          <w:szCs w:val="20"/>
        </w:rPr>
        <w:t xml:space="preserve"> oznámení všem dodavatelům do 5 (pěti) pracovních dnů po učiněném rozhodnutí.</w:t>
      </w:r>
    </w:p>
    <w:p w14:paraId="2ACAC7A6" w14:textId="77777777" w:rsidR="00E618F7" w:rsidRPr="008C27A2" w:rsidRDefault="00E618F7" w:rsidP="00E618F7">
      <w:pPr>
        <w:pStyle w:val="Zkladntextodsazen2"/>
        <w:spacing w:line="276" w:lineRule="auto"/>
        <w:ind w:firstLine="0"/>
        <w:rPr>
          <w:rFonts w:ascii="Times New Roman" w:hAnsi="Times New Roman" w:cs="Times New Roman"/>
          <w:sz w:val="20"/>
          <w:szCs w:val="20"/>
        </w:rPr>
      </w:pPr>
    </w:p>
    <w:p w14:paraId="405A042C" w14:textId="77777777" w:rsidR="00E618F7" w:rsidRPr="008C27A2" w:rsidRDefault="00E618F7" w:rsidP="00E618F7">
      <w:pPr>
        <w:pStyle w:val="Zkladntextodsazen2"/>
        <w:spacing w:line="276" w:lineRule="auto"/>
        <w:ind w:firstLine="0"/>
        <w:rPr>
          <w:rFonts w:ascii="Times New Roman" w:hAnsi="Times New Roman" w:cs="Times New Roman"/>
          <w:sz w:val="20"/>
          <w:szCs w:val="20"/>
        </w:rPr>
      </w:pPr>
      <w:r w:rsidRPr="008C27A2">
        <w:rPr>
          <w:rFonts w:ascii="Times New Roman" w:hAnsi="Times New Roman" w:cs="Times New Roman"/>
          <w:sz w:val="20"/>
          <w:szCs w:val="20"/>
        </w:rPr>
        <w:t>Veškeré ostatní podmínky jsou popsány v Rámcové dohodě.</w:t>
      </w:r>
    </w:p>
    <w:p w14:paraId="585ECFCB" w14:textId="77777777" w:rsidR="00E618F7" w:rsidRPr="008C27A2" w:rsidRDefault="00E618F7" w:rsidP="006D7947"/>
    <w:p w14:paraId="48568759" w14:textId="2A3D5BC2" w:rsidR="006D7947" w:rsidRDefault="00E718B5" w:rsidP="00C60BD3">
      <w:pPr>
        <w:jc w:val="both"/>
        <w:rPr>
          <w:ins w:id="1" w:author="Hošková Lenka" w:date="2022-01-04T10:21:00Z"/>
        </w:rPr>
      </w:pPr>
      <w:r w:rsidRPr="008C27A2">
        <w:t>Objednatel</w:t>
      </w:r>
      <w:r w:rsidR="00804EA5" w:rsidRPr="008C27A2">
        <w:t xml:space="preserve"> je oprávněn kdykoli v průběhu a před ukončením </w:t>
      </w:r>
      <w:r w:rsidR="00C60BD3" w:rsidRPr="008C27A2">
        <w:t xml:space="preserve">tohoto řízení </w:t>
      </w:r>
      <w:r w:rsidR="00804EA5" w:rsidRPr="008C27A2">
        <w:t xml:space="preserve">a výběru nejvhodnější nabídky </w:t>
      </w:r>
      <w:r w:rsidR="00C60BD3" w:rsidRPr="008C27A2">
        <w:t>toto řízení (</w:t>
      </w:r>
      <w:proofErr w:type="spellStart"/>
      <w:r w:rsidR="00C60BD3" w:rsidRPr="008C27A2">
        <w:t>minitendr</w:t>
      </w:r>
      <w:proofErr w:type="spellEnd"/>
      <w:r w:rsidR="00C60BD3" w:rsidRPr="008C27A2">
        <w:t xml:space="preserve">) </w:t>
      </w:r>
      <w:r w:rsidR="00804EA5" w:rsidRPr="008C27A2">
        <w:t>bez uvedení důvodu zrušit a neuz</w:t>
      </w:r>
      <w:r w:rsidR="00C60BD3" w:rsidRPr="008C27A2">
        <w:t>avřít dílčí smlouvu s žádným z </w:t>
      </w:r>
      <w:r w:rsidR="00865025" w:rsidRPr="008C27A2">
        <w:t>dodavatelů</w:t>
      </w:r>
      <w:r w:rsidR="00C60BD3" w:rsidRPr="008C27A2">
        <w:t>.</w:t>
      </w:r>
    </w:p>
    <w:p w14:paraId="0EF5E07F" w14:textId="09B21266" w:rsidR="00AE7063" w:rsidRDefault="00AE7063" w:rsidP="00C60BD3">
      <w:pPr>
        <w:jc w:val="both"/>
        <w:rPr>
          <w:ins w:id="2" w:author="Hošková Lenka" w:date="2022-01-04T10:21:00Z"/>
        </w:rPr>
      </w:pPr>
    </w:p>
    <w:p w14:paraId="0F78979E" w14:textId="205D4398" w:rsidR="00AE7063" w:rsidRDefault="00AE7063" w:rsidP="00C60BD3">
      <w:pPr>
        <w:jc w:val="both"/>
        <w:rPr>
          <w:ins w:id="3" w:author="Hošková Lenka" w:date="2022-01-04T10:21:00Z"/>
        </w:rPr>
      </w:pPr>
    </w:p>
    <w:p w14:paraId="34F6E4BA" w14:textId="77777777" w:rsidR="00AE7063" w:rsidRPr="008C27A2" w:rsidRDefault="00AE7063" w:rsidP="00C60BD3">
      <w:pPr>
        <w:jc w:val="both"/>
      </w:pPr>
    </w:p>
    <w:p w14:paraId="3A932AB0" w14:textId="77777777" w:rsidR="0078165C" w:rsidRDefault="0078165C"/>
    <w:p w14:paraId="3AD9751C" w14:textId="77777777" w:rsidR="008B3F1A" w:rsidRPr="008C27A2" w:rsidRDefault="008B3F1A" w:rsidP="008C27A2">
      <w:pPr>
        <w:pStyle w:val="Prosttext"/>
        <w:numPr>
          <w:ilvl w:val="0"/>
          <w:numId w:val="20"/>
        </w:numPr>
        <w:rPr>
          <w:rFonts w:ascii="Times New Roman" w:hAnsi="Times New Roman" w:cs="Times New Roman"/>
          <w:b/>
          <w:bCs/>
        </w:rPr>
      </w:pPr>
      <w:r w:rsidRPr="008C27A2">
        <w:rPr>
          <w:rFonts w:ascii="Times New Roman" w:hAnsi="Times New Roman" w:cs="Times New Roman"/>
          <w:b/>
          <w:bCs/>
        </w:rPr>
        <w:lastRenderedPageBreak/>
        <w:t xml:space="preserve">Přílohy </w:t>
      </w:r>
    </w:p>
    <w:p w14:paraId="436E7E7A" w14:textId="77777777" w:rsidR="008B3F1A" w:rsidRPr="008C27A2" w:rsidRDefault="008B3F1A">
      <w:r w:rsidRPr="008C27A2">
        <w:rPr>
          <w:highlight w:val="yellow"/>
        </w:rPr>
        <w:t>[bude doplněn údaj o přílohách nebo „bez příloh</w:t>
      </w:r>
      <w:proofErr w:type="gramStart"/>
      <w:r w:rsidRPr="008C27A2">
        <w:rPr>
          <w:highlight w:val="yellow"/>
        </w:rPr>
        <w:t>“ ]</w:t>
      </w:r>
      <w:proofErr w:type="gramEnd"/>
    </w:p>
    <w:p w14:paraId="00F6D6DB" w14:textId="77777777" w:rsidR="0078165C" w:rsidRPr="008C27A2" w:rsidRDefault="0078165C"/>
    <w:p w14:paraId="189D3C72" w14:textId="77777777" w:rsidR="00FD766E" w:rsidRPr="008C27A2" w:rsidRDefault="00242D15" w:rsidP="00D64B12">
      <w:r w:rsidRPr="008C27A2">
        <w:t>V</w:t>
      </w:r>
      <w:r w:rsidR="008B6FFA" w:rsidRPr="008C27A2">
        <w:t> Praze dne</w:t>
      </w:r>
      <w:r w:rsidR="00FC15DF" w:rsidRPr="008C27A2">
        <w:t xml:space="preserve"> </w:t>
      </w:r>
      <w:r w:rsidR="00865025" w:rsidRPr="008C27A2">
        <w:t>…</w:t>
      </w:r>
      <w:proofErr w:type="gramStart"/>
      <w:r w:rsidR="00865025" w:rsidRPr="008C27A2">
        <w:t>…….</w:t>
      </w:r>
      <w:proofErr w:type="gramEnd"/>
      <w:r w:rsidR="00865025" w:rsidRPr="008C27A2">
        <w:t>.</w:t>
      </w:r>
    </w:p>
    <w:p w14:paraId="63248D52" w14:textId="77777777" w:rsidR="00242D15" w:rsidRDefault="00242D15">
      <w:pPr>
        <w:jc w:val="right"/>
        <w:rPr>
          <w:b/>
          <w:bCs/>
        </w:rPr>
      </w:pPr>
    </w:p>
    <w:p w14:paraId="0C4E7911" w14:textId="77777777" w:rsidR="00B05B53" w:rsidRPr="008C27A2" w:rsidRDefault="00B05B53">
      <w:pPr>
        <w:jc w:val="right"/>
        <w:rPr>
          <w:b/>
          <w:bCs/>
        </w:rPr>
      </w:pPr>
    </w:p>
    <w:p w14:paraId="39873D1E" w14:textId="77777777" w:rsidR="00115478" w:rsidRDefault="00B05B53" w:rsidP="00115478">
      <w:pPr>
        <w:ind w:right="700"/>
        <w:rPr>
          <w:b/>
          <w:bCs/>
        </w:rPr>
      </w:pPr>
      <w:r>
        <w:rPr>
          <w:b/>
          <w:bCs/>
        </w:rPr>
        <w:t xml:space="preserve">Za Objednatele </w:t>
      </w:r>
    </w:p>
    <w:p w14:paraId="14408DBB" w14:textId="77777777" w:rsidR="00B05B53" w:rsidRDefault="00B05B53" w:rsidP="00115478">
      <w:pPr>
        <w:ind w:right="700"/>
        <w:rPr>
          <w:b/>
          <w:bCs/>
        </w:rPr>
      </w:pPr>
    </w:p>
    <w:p w14:paraId="0B89ECA5" w14:textId="77777777" w:rsidR="00B05B53" w:rsidRDefault="00B05B53" w:rsidP="00115478">
      <w:pPr>
        <w:ind w:right="700"/>
        <w:rPr>
          <w:b/>
          <w:bCs/>
        </w:rPr>
      </w:pPr>
      <w:r>
        <w:rPr>
          <w:b/>
          <w:bCs/>
        </w:rPr>
        <w:t>ČEPRO, a.s.</w:t>
      </w:r>
    </w:p>
    <w:p w14:paraId="454821C6" w14:textId="77777777" w:rsidR="00B05B53" w:rsidRPr="008C27A2" w:rsidRDefault="00B05B53" w:rsidP="00115478">
      <w:pPr>
        <w:ind w:right="700"/>
        <w:rPr>
          <w:b/>
          <w:bCs/>
        </w:rPr>
      </w:pPr>
    </w:p>
    <w:p w14:paraId="7B448CBB" w14:textId="77777777" w:rsidR="00FD766E" w:rsidRPr="008C27A2" w:rsidRDefault="00C60BD3" w:rsidP="00B87A92">
      <w:pPr>
        <w:autoSpaceDE w:val="0"/>
        <w:autoSpaceDN w:val="0"/>
        <w:adjustRightInd w:val="0"/>
        <w:ind w:firstLine="708"/>
        <w:rPr>
          <w:color w:val="1F1A17"/>
        </w:rPr>
      </w:pPr>
      <w:r w:rsidRPr="008C27A2">
        <w:rPr>
          <w:color w:val="1F1A17"/>
        </w:rPr>
        <w:t>……………….</w:t>
      </w:r>
    </w:p>
    <w:p w14:paraId="0FD7E00B" w14:textId="77777777" w:rsidR="00C60BD3" w:rsidRPr="008C27A2" w:rsidRDefault="00B05B53" w:rsidP="00B87A92">
      <w:pPr>
        <w:autoSpaceDE w:val="0"/>
        <w:autoSpaceDN w:val="0"/>
        <w:adjustRightInd w:val="0"/>
        <w:ind w:firstLine="708"/>
        <w:rPr>
          <w:color w:val="1F1A17"/>
        </w:rPr>
      </w:pPr>
      <w:r>
        <w:rPr>
          <w:color w:val="1F1A17"/>
        </w:rPr>
        <w:t>[jméno a příjmení]</w:t>
      </w:r>
    </w:p>
    <w:sectPr w:rsidR="00C60BD3" w:rsidRPr="008C27A2">
      <w:headerReference w:type="default" r:id="rId10"/>
      <w:pgSz w:w="11906" w:h="16838"/>
      <w:pgMar w:top="1418" w:right="1418" w:bottom="1418" w:left="1418"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6F7F32" w14:textId="77777777" w:rsidR="00963BF1" w:rsidRDefault="00963BF1" w:rsidP="00701A9A">
      <w:r>
        <w:separator/>
      </w:r>
    </w:p>
  </w:endnote>
  <w:endnote w:type="continuationSeparator" w:id="0">
    <w:p w14:paraId="679D46B4" w14:textId="77777777" w:rsidR="00963BF1" w:rsidRDefault="00963BF1" w:rsidP="00701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65C8CA" w14:textId="77777777" w:rsidR="00963BF1" w:rsidRDefault="00963BF1" w:rsidP="00701A9A">
      <w:r>
        <w:separator/>
      </w:r>
    </w:p>
  </w:footnote>
  <w:footnote w:type="continuationSeparator" w:id="0">
    <w:p w14:paraId="5F72ECCF" w14:textId="77777777" w:rsidR="00963BF1" w:rsidRDefault="00963BF1" w:rsidP="00701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F114A6" w14:textId="77777777" w:rsidR="00701A9A" w:rsidRDefault="003B788E">
    <w:pPr>
      <w:pStyle w:val="Zhlav"/>
    </w:pPr>
    <w:r>
      <w:rPr>
        <w:noProof/>
      </w:rPr>
      <w:drawing>
        <wp:anchor distT="0" distB="0" distL="114300" distR="114300" simplePos="0" relativeHeight="251659264" behindDoc="0" locked="0" layoutInCell="1" allowOverlap="1" wp14:anchorId="74395489" wp14:editId="566D071A">
          <wp:simplePos x="0" y="0"/>
          <wp:positionH relativeFrom="column">
            <wp:posOffset>1588770</wp:posOffset>
          </wp:positionH>
          <wp:positionV relativeFrom="paragraph">
            <wp:posOffset>-55245</wp:posOffset>
          </wp:positionV>
          <wp:extent cx="2857500" cy="560705"/>
          <wp:effectExtent l="0" t="0" r="0" b="0"/>
          <wp:wrapNone/>
          <wp:docPr id="1"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r w:rsidR="00B05B53" w:rsidDel="00B05B53">
      <w:t xml:space="preserve"> </w:t>
    </w:r>
  </w:p>
  <w:p w14:paraId="49B20C74" w14:textId="77777777" w:rsidR="00B05B53" w:rsidRDefault="00B05B53">
    <w:pPr>
      <w:pStyle w:val="Zhlav"/>
    </w:pPr>
  </w:p>
  <w:p w14:paraId="4E94AA69" w14:textId="77777777" w:rsidR="00701A9A" w:rsidRDefault="00701A9A">
    <w:pPr>
      <w:pStyle w:val="Zhlav"/>
    </w:pPr>
  </w:p>
  <w:p w14:paraId="385A6A0B" w14:textId="77777777" w:rsidR="00B05B53" w:rsidRDefault="00B05B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235BB"/>
    <w:multiLevelType w:val="hybridMultilevel"/>
    <w:tmpl w:val="9B06A720"/>
    <w:lvl w:ilvl="0" w:tplc="5A2A4F0A">
      <w:start w:val="556"/>
      <w:numFmt w:val="bullet"/>
      <w:lvlText w:val="-"/>
      <w:lvlJc w:val="left"/>
      <w:pPr>
        <w:ind w:left="748" w:hanging="360"/>
      </w:pPr>
      <w:rPr>
        <w:rFonts w:ascii="Arial" w:eastAsia="MS Mincho" w:hAnsi="Arial" w:cs="Arial" w:hint="default"/>
      </w:rPr>
    </w:lvl>
    <w:lvl w:ilvl="1" w:tplc="04050003" w:tentative="1">
      <w:start w:val="1"/>
      <w:numFmt w:val="bullet"/>
      <w:lvlText w:val="o"/>
      <w:lvlJc w:val="left"/>
      <w:pPr>
        <w:ind w:left="1468" w:hanging="360"/>
      </w:pPr>
      <w:rPr>
        <w:rFonts w:ascii="Courier New" w:hAnsi="Courier New" w:cs="Courier New" w:hint="default"/>
      </w:rPr>
    </w:lvl>
    <w:lvl w:ilvl="2" w:tplc="04050005" w:tentative="1">
      <w:start w:val="1"/>
      <w:numFmt w:val="bullet"/>
      <w:lvlText w:val=""/>
      <w:lvlJc w:val="left"/>
      <w:pPr>
        <w:ind w:left="2188" w:hanging="360"/>
      </w:pPr>
      <w:rPr>
        <w:rFonts w:ascii="Wingdings" w:hAnsi="Wingdings" w:hint="default"/>
      </w:rPr>
    </w:lvl>
    <w:lvl w:ilvl="3" w:tplc="04050001" w:tentative="1">
      <w:start w:val="1"/>
      <w:numFmt w:val="bullet"/>
      <w:lvlText w:val=""/>
      <w:lvlJc w:val="left"/>
      <w:pPr>
        <w:ind w:left="2908" w:hanging="360"/>
      </w:pPr>
      <w:rPr>
        <w:rFonts w:ascii="Symbol" w:hAnsi="Symbol" w:hint="default"/>
      </w:rPr>
    </w:lvl>
    <w:lvl w:ilvl="4" w:tplc="04050003" w:tentative="1">
      <w:start w:val="1"/>
      <w:numFmt w:val="bullet"/>
      <w:lvlText w:val="o"/>
      <w:lvlJc w:val="left"/>
      <w:pPr>
        <w:ind w:left="3628" w:hanging="360"/>
      </w:pPr>
      <w:rPr>
        <w:rFonts w:ascii="Courier New" w:hAnsi="Courier New" w:cs="Courier New" w:hint="default"/>
      </w:rPr>
    </w:lvl>
    <w:lvl w:ilvl="5" w:tplc="04050005" w:tentative="1">
      <w:start w:val="1"/>
      <w:numFmt w:val="bullet"/>
      <w:lvlText w:val=""/>
      <w:lvlJc w:val="left"/>
      <w:pPr>
        <w:ind w:left="4348" w:hanging="360"/>
      </w:pPr>
      <w:rPr>
        <w:rFonts w:ascii="Wingdings" w:hAnsi="Wingdings" w:hint="default"/>
      </w:rPr>
    </w:lvl>
    <w:lvl w:ilvl="6" w:tplc="04050001" w:tentative="1">
      <w:start w:val="1"/>
      <w:numFmt w:val="bullet"/>
      <w:lvlText w:val=""/>
      <w:lvlJc w:val="left"/>
      <w:pPr>
        <w:ind w:left="5068" w:hanging="360"/>
      </w:pPr>
      <w:rPr>
        <w:rFonts w:ascii="Symbol" w:hAnsi="Symbol" w:hint="default"/>
      </w:rPr>
    </w:lvl>
    <w:lvl w:ilvl="7" w:tplc="04050003" w:tentative="1">
      <w:start w:val="1"/>
      <w:numFmt w:val="bullet"/>
      <w:lvlText w:val="o"/>
      <w:lvlJc w:val="left"/>
      <w:pPr>
        <w:ind w:left="5788" w:hanging="360"/>
      </w:pPr>
      <w:rPr>
        <w:rFonts w:ascii="Courier New" w:hAnsi="Courier New" w:cs="Courier New" w:hint="default"/>
      </w:rPr>
    </w:lvl>
    <w:lvl w:ilvl="8" w:tplc="04050005" w:tentative="1">
      <w:start w:val="1"/>
      <w:numFmt w:val="bullet"/>
      <w:lvlText w:val=""/>
      <w:lvlJc w:val="left"/>
      <w:pPr>
        <w:ind w:left="6508" w:hanging="360"/>
      </w:pPr>
      <w:rPr>
        <w:rFonts w:ascii="Wingdings" w:hAnsi="Wingdings" w:hint="default"/>
      </w:rPr>
    </w:lvl>
  </w:abstractNum>
  <w:abstractNum w:abstractNumId="1" w15:restartNumberingAfterBreak="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D313C9D"/>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10CF031A"/>
    <w:multiLevelType w:val="multilevel"/>
    <w:tmpl w:val="E33AE39C"/>
    <w:lvl w:ilvl="0">
      <w:start w:val="1"/>
      <w:numFmt w:val="decimal"/>
      <w:lvlText w:val="%1."/>
      <w:lvlJc w:val="left"/>
      <w:pPr>
        <w:ind w:left="360" w:hanging="360"/>
      </w:pPr>
      <w:rPr>
        <w:rFonts w:cs="Times New Roman" w:hint="default"/>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 w15:restartNumberingAfterBreak="0">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5" w15:restartNumberingAfterBreak="0">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5F45B30"/>
    <w:multiLevelType w:val="hybridMultilevel"/>
    <w:tmpl w:val="87321E40"/>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9DD5B16"/>
    <w:multiLevelType w:val="hybridMultilevel"/>
    <w:tmpl w:val="F5D81A3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8" w15:restartNumberingAfterBreak="0">
    <w:nsid w:val="1ACF2687"/>
    <w:multiLevelType w:val="hybridMultilevel"/>
    <w:tmpl w:val="755E29AC"/>
    <w:lvl w:ilvl="0" w:tplc="04050017">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7A15024"/>
    <w:multiLevelType w:val="hybridMultilevel"/>
    <w:tmpl w:val="D1D224B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15:restartNumberingAfterBreak="0">
    <w:nsid w:val="39065175"/>
    <w:multiLevelType w:val="hybridMultilevel"/>
    <w:tmpl w:val="936AC12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8871D17"/>
    <w:multiLevelType w:val="hybridMultilevel"/>
    <w:tmpl w:val="4A96A93C"/>
    <w:lvl w:ilvl="0" w:tplc="0405000B">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1" w15:restartNumberingAfterBreak="0">
    <w:nsid w:val="4CE6699B"/>
    <w:multiLevelType w:val="hybridMultilevel"/>
    <w:tmpl w:val="F18C2FE0"/>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2" w15:restartNumberingAfterBreak="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6C174B3"/>
    <w:multiLevelType w:val="hybridMultilevel"/>
    <w:tmpl w:val="6592FA2A"/>
    <w:lvl w:ilvl="0" w:tplc="C83413E4">
      <w:start w:val="5"/>
      <w:numFmt w:val="bullet"/>
      <w:lvlText w:val="-"/>
      <w:lvlJc w:val="left"/>
      <w:pPr>
        <w:ind w:left="1080" w:hanging="360"/>
      </w:pPr>
      <w:rPr>
        <w:rFonts w:ascii="Arial" w:eastAsia="MS Mincho"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5D3E559E"/>
    <w:multiLevelType w:val="hybridMultilevel"/>
    <w:tmpl w:val="87321E40"/>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5F546F1D"/>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7" w15:restartNumberingAfterBreak="0">
    <w:nsid w:val="60C06D8F"/>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8" w15:restartNumberingAfterBreak="0">
    <w:nsid w:val="6504202F"/>
    <w:multiLevelType w:val="multilevel"/>
    <w:tmpl w:val="7E4EFDAE"/>
    <w:lvl w:ilvl="0">
      <w:start w:val="1"/>
      <w:numFmt w:val="ordinal"/>
      <w:pStyle w:val="01-L"/>
      <w:suff w:val="space"/>
      <w:lvlText w:val="Čl. %1"/>
      <w:lvlJc w:val="left"/>
      <w:pPr>
        <w:ind w:left="18" w:hanging="454"/>
      </w:pPr>
      <w:rPr>
        <w:rFonts w:cs="Times New Roman" w:hint="default"/>
      </w:rPr>
    </w:lvl>
    <w:lvl w:ilvl="1">
      <w:start w:val="1"/>
      <w:numFmt w:val="ordinal"/>
      <w:pStyle w:val="02-ODST-2"/>
      <w:lvlText w:val="%1%2"/>
      <w:lvlJc w:val="left"/>
      <w:pPr>
        <w:tabs>
          <w:tab w:val="num" w:pos="1080"/>
        </w:tabs>
        <w:ind w:left="567" w:hanging="567"/>
      </w:pPr>
      <w:rPr>
        <w:rFonts w:cs="Times New Roman" w:hint="default"/>
      </w:rPr>
    </w:lvl>
    <w:lvl w:ilvl="2">
      <w:start w:val="1"/>
      <w:numFmt w:val="ordinal"/>
      <w:pStyle w:val="05-ODST-3"/>
      <w:lvlText w:val="%1%2%3"/>
      <w:lvlJc w:val="left"/>
      <w:pPr>
        <w:tabs>
          <w:tab w:val="num" w:pos="1364"/>
        </w:tabs>
        <w:ind w:left="1134" w:hanging="850"/>
      </w:pPr>
      <w:rPr>
        <w:rFonts w:cs="Times New Roman" w:hint="default"/>
      </w:rPr>
    </w:lvl>
    <w:lvl w:ilvl="3">
      <w:start w:val="1"/>
      <w:numFmt w:val="ordinal"/>
      <w:pStyle w:val="10-ODST-3"/>
      <w:lvlText w:val="%1%2%3%4"/>
      <w:lvlJc w:val="left"/>
      <w:pPr>
        <w:tabs>
          <w:tab w:val="num" w:pos="2007"/>
        </w:tabs>
        <w:ind w:left="1701" w:hanging="1134"/>
      </w:pPr>
      <w:rPr>
        <w:rFonts w:cs="Times New Roman" w:hint="default"/>
      </w:rPr>
    </w:lvl>
    <w:lvl w:ilvl="4">
      <w:start w:val="1"/>
      <w:numFmt w:val="ordinal"/>
      <w:suff w:val="space"/>
      <w:lvlText w:val="%1%2%3%4%5"/>
      <w:lvlJc w:val="left"/>
      <w:pPr>
        <w:ind w:left="3703" w:hanging="2699"/>
      </w:pPr>
      <w:rPr>
        <w:rFonts w:cs="Times New Roman" w:hint="default"/>
      </w:rPr>
    </w:lvl>
    <w:lvl w:ilvl="5">
      <w:start w:val="1"/>
      <w:numFmt w:val="ordinal"/>
      <w:suff w:val="space"/>
      <w:lvlText w:val="%1%2%3%4%5%6"/>
      <w:lvlJc w:val="left"/>
      <w:pPr>
        <w:ind w:left="4610" w:hanging="3246"/>
      </w:pPr>
      <w:rPr>
        <w:rFonts w:cs="Times New Roman" w:hint="default"/>
      </w:rPr>
    </w:lvl>
    <w:lvl w:ilvl="6">
      <w:start w:val="1"/>
      <w:numFmt w:val="ordinal"/>
      <w:suff w:val="space"/>
      <w:lvlText w:val="%1%2%3%4%5%6%7"/>
      <w:lvlJc w:val="left"/>
      <w:pPr>
        <w:ind w:left="5518" w:hanging="3794"/>
      </w:pPr>
      <w:rPr>
        <w:rFonts w:cs="Times New Roman" w:hint="default"/>
      </w:rPr>
    </w:lvl>
    <w:lvl w:ilvl="7">
      <w:start w:val="1"/>
      <w:numFmt w:val="ordinal"/>
      <w:suff w:val="space"/>
      <w:lvlText w:val="%1%2%3%4%5%6%7%8"/>
      <w:lvlJc w:val="left"/>
      <w:pPr>
        <w:ind w:left="6425" w:hanging="4341"/>
      </w:pPr>
      <w:rPr>
        <w:rFonts w:cs="Times New Roman" w:hint="default"/>
      </w:rPr>
    </w:lvl>
    <w:lvl w:ilvl="8">
      <w:start w:val="1"/>
      <w:numFmt w:val="ordinal"/>
      <w:suff w:val="space"/>
      <w:lvlText w:val="%1%2%3%4%5%6%7%8%9"/>
      <w:lvlJc w:val="left"/>
      <w:pPr>
        <w:ind w:left="7219" w:hanging="4775"/>
      </w:pPr>
      <w:rPr>
        <w:rFonts w:cs="Times New Roman" w:hint="default"/>
      </w:rPr>
    </w:lvl>
  </w:abstractNum>
  <w:abstractNum w:abstractNumId="29" w15:restartNumberingAfterBreak="0">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0" w15:restartNumberingAfterBreak="0">
    <w:nsid w:val="6C746440"/>
    <w:multiLevelType w:val="hybridMultilevel"/>
    <w:tmpl w:val="DD7C6794"/>
    <w:lvl w:ilvl="0" w:tplc="002CD5C0">
      <w:start w:val="1"/>
      <w:numFmt w:val="decimal"/>
      <w:lvlText w:val="%1."/>
      <w:lvlJc w:val="left"/>
      <w:pPr>
        <w:ind w:left="360" w:hanging="360"/>
      </w:pPr>
      <w:rPr>
        <w:rFonts w:ascii="Arial" w:hAnsi="Arial" w:cs="Arial" w:hint="default"/>
        <w:b w:val="0"/>
        <w:bCs w:val="0"/>
        <w:sz w:val="20"/>
        <w:szCs w:val="2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31" w15:restartNumberingAfterBreak="0">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2D47F31"/>
    <w:multiLevelType w:val="hybridMultilevel"/>
    <w:tmpl w:val="E5407934"/>
    <w:lvl w:ilvl="0" w:tplc="B832072E">
      <w:start w:val="1"/>
      <w:numFmt w:val="lowerLetter"/>
      <w:lvlText w:val="%1)"/>
      <w:lvlJc w:val="left"/>
      <w:pPr>
        <w:ind w:left="1080" w:hanging="360"/>
      </w:pPr>
      <w:rPr>
        <w:rFonts w:cs="Times New Roman" w:hint="default"/>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34" w15:restartNumberingAfterBreak="0">
    <w:nsid w:val="76DC329B"/>
    <w:multiLevelType w:val="hybridMultilevel"/>
    <w:tmpl w:val="951AB134"/>
    <w:lvl w:ilvl="0" w:tplc="04050017">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5" w15:restartNumberingAfterBreak="0">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8A07723"/>
    <w:multiLevelType w:val="multilevel"/>
    <w:tmpl w:val="9570931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840"/>
        </w:tabs>
        <w:ind w:left="840" w:hanging="480"/>
      </w:pPr>
      <w:rPr>
        <w:rFonts w:ascii="Times New Roman" w:hAnsi="Times New Roman"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7" w15:restartNumberingAfterBreak="0">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8" w15:restartNumberingAfterBreak="0">
    <w:nsid w:val="7F0A01D3"/>
    <w:multiLevelType w:val="hybridMultilevel"/>
    <w:tmpl w:val="51881F64"/>
    <w:lvl w:ilvl="0" w:tplc="12D60AF8">
      <w:start w:val="3"/>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9"/>
  </w:num>
  <w:num w:numId="2">
    <w:abstractNumId w:val="37"/>
  </w:num>
  <w:num w:numId="3">
    <w:abstractNumId w:val="13"/>
  </w:num>
  <w:num w:numId="4">
    <w:abstractNumId w:val="14"/>
  </w:num>
  <w:num w:numId="5">
    <w:abstractNumId w:val="17"/>
  </w:num>
  <w:num w:numId="6">
    <w:abstractNumId w:val="22"/>
  </w:num>
  <w:num w:numId="7">
    <w:abstractNumId w:val="11"/>
  </w:num>
  <w:num w:numId="8">
    <w:abstractNumId w:val="23"/>
  </w:num>
  <w:num w:numId="9">
    <w:abstractNumId w:val="39"/>
  </w:num>
  <w:num w:numId="10">
    <w:abstractNumId w:val="35"/>
  </w:num>
  <w:num w:numId="11">
    <w:abstractNumId w:val="18"/>
  </w:num>
  <w:num w:numId="12">
    <w:abstractNumId w:val="31"/>
  </w:num>
  <w:num w:numId="13">
    <w:abstractNumId w:val="32"/>
  </w:num>
  <w:num w:numId="14">
    <w:abstractNumId w:val="1"/>
  </w:num>
  <w:num w:numId="15">
    <w:abstractNumId w:val="9"/>
  </w:num>
  <w:num w:numId="16">
    <w:abstractNumId w:val="5"/>
  </w:num>
  <w:num w:numId="17">
    <w:abstractNumId w:val="19"/>
  </w:num>
  <w:num w:numId="18">
    <w:abstractNumId w:val="10"/>
  </w:num>
  <w:num w:numId="19">
    <w:abstractNumId w:val="36"/>
  </w:num>
  <w:num w:numId="20">
    <w:abstractNumId w:val="7"/>
  </w:num>
  <w:num w:numId="21">
    <w:abstractNumId w:val="15"/>
  </w:num>
  <w:num w:numId="22">
    <w:abstractNumId w:val="2"/>
  </w:num>
  <w:num w:numId="23">
    <w:abstractNumId w:val="33"/>
  </w:num>
  <w:num w:numId="24">
    <w:abstractNumId w:val="34"/>
  </w:num>
  <w:num w:numId="25">
    <w:abstractNumId w:val="4"/>
  </w:num>
  <w:num w:numId="26">
    <w:abstractNumId w:val="3"/>
  </w:num>
  <w:num w:numId="27">
    <w:abstractNumId w:val="26"/>
  </w:num>
  <w:num w:numId="28">
    <w:abstractNumId w:val="8"/>
  </w:num>
  <w:num w:numId="29">
    <w:abstractNumId w:val="16"/>
  </w:num>
  <w:num w:numId="30">
    <w:abstractNumId w:val="20"/>
  </w:num>
  <w:num w:numId="31">
    <w:abstractNumId w:val="30"/>
  </w:num>
  <w:num w:numId="32">
    <w:abstractNumId w:val="38"/>
  </w:num>
  <w:num w:numId="33">
    <w:abstractNumId w:val="28"/>
  </w:num>
  <w:num w:numId="34">
    <w:abstractNumId w:val="24"/>
  </w:num>
  <w:num w:numId="35">
    <w:abstractNumId w:val="12"/>
  </w:num>
  <w:num w:numId="36">
    <w:abstractNumId w:val="27"/>
  </w:num>
  <w:num w:numId="37">
    <w:abstractNumId w:val="25"/>
  </w:num>
  <w:num w:numId="38">
    <w:abstractNumId w:val="6"/>
  </w:num>
  <w:num w:numId="39">
    <w:abstractNumId w:val="21"/>
  </w:num>
  <w:num w:numId="4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šková Lenka">
    <w15:presenceInfo w15:providerId="AD" w15:userId="S::lenka.hoskova@ceproas.cz::3186ba4a-d54b-4a51-8885-c491693337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trackRevisions/>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4E19"/>
    <w:rsid w:val="00004F3C"/>
    <w:rsid w:val="00021A81"/>
    <w:rsid w:val="0004100F"/>
    <w:rsid w:val="00045955"/>
    <w:rsid w:val="00054172"/>
    <w:rsid w:val="00062B05"/>
    <w:rsid w:val="00064473"/>
    <w:rsid w:val="000649D2"/>
    <w:rsid w:val="00066FC6"/>
    <w:rsid w:val="00074112"/>
    <w:rsid w:val="000741B5"/>
    <w:rsid w:val="0008136E"/>
    <w:rsid w:val="00084BDC"/>
    <w:rsid w:val="000E2EC7"/>
    <w:rsid w:val="000E5412"/>
    <w:rsid w:val="000F2903"/>
    <w:rsid w:val="000F4A96"/>
    <w:rsid w:val="0010438C"/>
    <w:rsid w:val="00115478"/>
    <w:rsid w:val="00130F22"/>
    <w:rsid w:val="00132E2E"/>
    <w:rsid w:val="00134276"/>
    <w:rsid w:val="001402A9"/>
    <w:rsid w:val="001574DD"/>
    <w:rsid w:val="00163BB9"/>
    <w:rsid w:val="001B57DE"/>
    <w:rsid w:val="001C583F"/>
    <w:rsid w:val="001C6EFB"/>
    <w:rsid w:val="001D7A5F"/>
    <w:rsid w:val="001F0B5A"/>
    <w:rsid w:val="001F4452"/>
    <w:rsid w:val="00215381"/>
    <w:rsid w:val="00221126"/>
    <w:rsid w:val="00222F4F"/>
    <w:rsid w:val="002233CD"/>
    <w:rsid w:val="00227428"/>
    <w:rsid w:val="00242D15"/>
    <w:rsid w:val="002565C8"/>
    <w:rsid w:val="00274FC6"/>
    <w:rsid w:val="00286AE0"/>
    <w:rsid w:val="0029381F"/>
    <w:rsid w:val="0029738F"/>
    <w:rsid w:val="002A25D5"/>
    <w:rsid w:val="002B7A76"/>
    <w:rsid w:val="002C000C"/>
    <w:rsid w:val="00325EA9"/>
    <w:rsid w:val="003401D1"/>
    <w:rsid w:val="00347E6B"/>
    <w:rsid w:val="00354BD1"/>
    <w:rsid w:val="003607C0"/>
    <w:rsid w:val="00377E4D"/>
    <w:rsid w:val="0038308E"/>
    <w:rsid w:val="00387FB6"/>
    <w:rsid w:val="00392539"/>
    <w:rsid w:val="003B3246"/>
    <w:rsid w:val="003B788E"/>
    <w:rsid w:val="003B7E00"/>
    <w:rsid w:val="003D0D56"/>
    <w:rsid w:val="003E69D1"/>
    <w:rsid w:val="003F3EEA"/>
    <w:rsid w:val="00417871"/>
    <w:rsid w:val="0042177E"/>
    <w:rsid w:val="00431AB0"/>
    <w:rsid w:val="00440D73"/>
    <w:rsid w:val="0045229C"/>
    <w:rsid w:val="00453436"/>
    <w:rsid w:val="004575BF"/>
    <w:rsid w:val="004639EF"/>
    <w:rsid w:val="0048393F"/>
    <w:rsid w:val="0049119A"/>
    <w:rsid w:val="00497CB8"/>
    <w:rsid w:val="004A27E3"/>
    <w:rsid w:val="004B407C"/>
    <w:rsid w:val="004D037D"/>
    <w:rsid w:val="004E2213"/>
    <w:rsid w:val="00502C0A"/>
    <w:rsid w:val="00506FBD"/>
    <w:rsid w:val="005225DF"/>
    <w:rsid w:val="005342F0"/>
    <w:rsid w:val="0056665A"/>
    <w:rsid w:val="00567A03"/>
    <w:rsid w:val="00576C57"/>
    <w:rsid w:val="00577DF5"/>
    <w:rsid w:val="00587872"/>
    <w:rsid w:val="00596B09"/>
    <w:rsid w:val="005A68FB"/>
    <w:rsid w:val="005B003F"/>
    <w:rsid w:val="005B00DF"/>
    <w:rsid w:val="005D0302"/>
    <w:rsid w:val="006100F3"/>
    <w:rsid w:val="00611243"/>
    <w:rsid w:val="00636E60"/>
    <w:rsid w:val="0064796C"/>
    <w:rsid w:val="00655225"/>
    <w:rsid w:val="006572AB"/>
    <w:rsid w:val="00663D9F"/>
    <w:rsid w:val="006918CD"/>
    <w:rsid w:val="006973D1"/>
    <w:rsid w:val="006A2E3C"/>
    <w:rsid w:val="006A5FEC"/>
    <w:rsid w:val="006A79B4"/>
    <w:rsid w:val="006B5132"/>
    <w:rsid w:val="006C4F51"/>
    <w:rsid w:val="006C7947"/>
    <w:rsid w:val="006D1611"/>
    <w:rsid w:val="006D7947"/>
    <w:rsid w:val="006E25DB"/>
    <w:rsid w:val="007003D0"/>
    <w:rsid w:val="00701551"/>
    <w:rsid w:val="00701A9A"/>
    <w:rsid w:val="007044FC"/>
    <w:rsid w:val="00704E19"/>
    <w:rsid w:val="007214FC"/>
    <w:rsid w:val="00735BA2"/>
    <w:rsid w:val="00742705"/>
    <w:rsid w:val="007630FF"/>
    <w:rsid w:val="00770F8C"/>
    <w:rsid w:val="0077322D"/>
    <w:rsid w:val="0078165C"/>
    <w:rsid w:val="00791475"/>
    <w:rsid w:val="007953C1"/>
    <w:rsid w:val="007A1CFB"/>
    <w:rsid w:val="007B140F"/>
    <w:rsid w:val="007C01BF"/>
    <w:rsid w:val="007C5D93"/>
    <w:rsid w:val="007C7B5A"/>
    <w:rsid w:val="007C7C3F"/>
    <w:rsid w:val="00804EA5"/>
    <w:rsid w:val="00816DFD"/>
    <w:rsid w:val="0081770D"/>
    <w:rsid w:val="00817ECC"/>
    <w:rsid w:val="00824818"/>
    <w:rsid w:val="008278A6"/>
    <w:rsid w:val="008351E1"/>
    <w:rsid w:val="00846ADF"/>
    <w:rsid w:val="00851210"/>
    <w:rsid w:val="008624A5"/>
    <w:rsid w:val="00865025"/>
    <w:rsid w:val="008859B5"/>
    <w:rsid w:val="008A3749"/>
    <w:rsid w:val="008B3F1A"/>
    <w:rsid w:val="008B6FFA"/>
    <w:rsid w:val="008C27A2"/>
    <w:rsid w:val="008C6F6F"/>
    <w:rsid w:val="008D6364"/>
    <w:rsid w:val="008E739F"/>
    <w:rsid w:val="00912C22"/>
    <w:rsid w:val="009368C0"/>
    <w:rsid w:val="00940373"/>
    <w:rsid w:val="009627D1"/>
    <w:rsid w:val="0096334F"/>
    <w:rsid w:val="00963BF1"/>
    <w:rsid w:val="00964460"/>
    <w:rsid w:val="00981016"/>
    <w:rsid w:val="0098142F"/>
    <w:rsid w:val="00983691"/>
    <w:rsid w:val="009856A7"/>
    <w:rsid w:val="009A100A"/>
    <w:rsid w:val="009A1F72"/>
    <w:rsid w:val="009A695A"/>
    <w:rsid w:val="009D5919"/>
    <w:rsid w:val="00A01355"/>
    <w:rsid w:val="00A24D56"/>
    <w:rsid w:val="00A30789"/>
    <w:rsid w:val="00A36F83"/>
    <w:rsid w:val="00A43EF2"/>
    <w:rsid w:val="00A46BA1"/>
    <w:rsid w:val="00A52116"/>
    <w:rsid w:val="00A631A2"/>
    <w:rsid w:val="00A63460"/>
    <w:rsid w:val="00A64FB3"/>
    <w:rsid w:val="00A85129"/>
    <w:rsid w:val="00A93356"/>
    <w:rsid w:val="00AB14EA"/>
    <w:rsid w:val="00AD1EB3"/>
    <w:rsid w:val="00AE1541"/>
    <w:rsid w:val="00AE7063"/>
    <w:rsid w:val="00AF2A0E"/>
    <w:rsid w:val="00B05B53"/>
    <w:rsid w:val="00B11C24"/>
    <w:rsid w:val="00B1567D"/>
    <w:rsid w:val="00B24CCF"/>
    <w:rsid w:val="00B41A35"/>
    <w:rsid w:val="00B540A5"/>
    <w:rsid w:val="00B54BAE"/>
    <w:rsid w:val="00B82ACF"/>
    <w:rsid w:val="00B839E3"/>
    <w:rsid w:val="00B86C3F"/>
    <w:rsid w:val="00B86E3A"/>
    <w:rsid w:val="00B87A92"/>
    <w:rsid w:val="00BB05FC"/>
    <w:rsid w:val="00BC7100"/>
    <w:rsid w:val="00BD593B"/>
    <w:rsid w:val="00C113E7"/>
    <w:rsid w:val="00C30048"/>
    <w:rsid w:val="00C34C34"/>
    <w:rsid w:val="00C42F6E"/>
    <w:rsid w:val="00C51A2E"/>
    <w:rsid w:val="00C538DD"/>
    <w:rsid w:val="00C60BD3"/>
    <w:rsid w:val="00C65721"/>
    <w:rsid w:val="00C74C25"/>
    <w:rsid w:val="00C82F7C"/>
    <w:rsid w:val="00C92BE3"/>
    <w:rsid w:val="00CA3628"/>
    <w:rsid w:val="00CA572C"/>
    <w:rsid w:val="00CA5B3D"/>
    <w:rsid w:val="00CC3F2D"/>
    <w:rsid w:val="00CC6332"/>
    <w:rsid w:val="00CD1042"/>
    <w:rsid w:val="00CD3B71"/>
    <w:rsid w:val="00CE15D9"/>
    <w:rsid w:val="00CE6414"/>
    <w:rsid w:val="00CF0BB9"/>
    <w:rsid w:val="00CF708D"/>
    <w:rsid w:val="00D027B3"/>
    <w:rsid w:val="00D14A73"/>
    <w:rsid w:val="00D17DF7"/>
    <w:rsid w:val="00D40F26"/>
    <w:rsid w:val="00D4720C"/>
    <w:rsid w:val="00D47FB8"/>
    <w:rsid w:val="00D52556"/>
    <w:rsid w:val="00D63653"/>
    <w:rsid w:val="00D644C5"/>
    <w:rsid w:val="00D64B12"/>
    <w:rsid w:val="00D76614"/>
    <w:rsid w:val="00D772EB"/>
    <w:rsid w:val="00D8143E"/>
    <w:rsid w:val="00D93472"/>
    <w:rsid w:val="00DA55E9"/>
    <w:rsid w:val="00DB2338"/>
    <w:rsid w:val="00DB74D1"/>
    <w:rsid w:val="00DC3EB9"/>
    <w:rsid w:val="00DC4168"/>
    <w:rsid w:val="00DD0886"/>
    <w:rsid w:val="00DE7215"/>
    <w:rsid w:val="00DF6BDE"/>
    <w:rsid w:val="00E006FA"/>
    <w:rsid w:val="00E06738"/>
    <w:rsid w:val="00E07687"/>
    <w:rsid w:val="00E43A44"/>
    <w:rsid w:val="00E618F7"/>
    <w:rsid w:val="00E67047"/>
    <w:rsid w:val="00E718B5"/>
    <w:rsid w:val="00E749ED"/>
    <w:rsid w:val="00E9274C"/>
    <w:rsid w:val="00E963F7"/>
    <w:rsid w:val="00EB1F50"/>
    <w:rsid w:val="00EB54B3"/>
    <w:rsid w:val="00EC5717"/>
    <w:rsid w:val="00EC6BE8"/>
    <w:rsid w:val="00EC6DA9"/>
    <w:rsid w:val="00ED23E4"/>
    <w:rsid w:val="00EE2341"/>
    <w:rsid w:val="00EE5BD1"/>
    <w:rsid w:val="00EF5009"/>
    <w:rsid w:val="00F018D7"/>
    <w:rsid w:val="00F126F6"/>
    <w:rsid w:val="00F17AD3"/>
    <w:rsid w:val="00F34132"/>
    <w:rsid w:val="00F51AEE"/>
    <w:rsid w:val="00F56F2E"/>
    <w:rsid w:val="00F7218F"/>
    <w:rsid w:val="00F72993"/>
    <w:rsid w:val="00F76FF0"/>
    <w:rsid w:val="00F90A57"/>
    <w:rsid w:val="00FB3BC2"/>
    <w:rsid w:val="00FC118D"/>
    <w:rsid w:val="00FC15DF"/>
    <w:rsid w:val="00FC4667"/>
    <w:rsid w:val="00FD766E"/>
    <w:rsid w:val="00FF11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35A539"/>
  <w14:defaultImageDpi w14:val="0"/>
  <w15:docId w15:val="{8C55EE5F-59B7-4A18-9688-479C180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rsid w:val="006D7947"/>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4B407C"/>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D7947"/>
    <w:rPr>
      <w:rFonts w:ascii="Arial" w:hAnsi="Arial" w:cs="Arial"/>
      <w:b/>
      <w:bCs/>
      <w:kern w:val="32"/>
      <w:sz w:val="32"/>
      <w:szCs w:val="32"/>
    </w:rPr>
  </w:style>
  <w:style w:type="character" w:customStyle="1" w:styleId="Nadpis2Char">
    <w:name w:val="Nadpis 2 Char"/>
    <w:basedOn w:val="Standardnpsmoodstavce"/>
    <w:link w:val="Nadpis2"/>
    <w:uiPriority w:val="99"/>
    <w:semiHidden/>
    <w:locked/>
    <w:rPr>
      <w:rFonts w:ascii="Cambria" w:hAnsi="Cambria" w:cs="Cambria"/>
      <w:b/>
      <w:bCs/>
      <w:i/>
      <w:iCs/>
      <w:sz w:val="28"/>
      <w:szCs w:val="28"/>
    </w:rPr>
  </w:style>
  <w:style w:type="character" w:customStyle="1" w:styleId="Nadpis3Char">
    <w:name w:val="Nadpis 3 Char"/>
    <w:basedOn w:val="Standardnpsmoodstavce"/>
    <w:link w:val="Nadpis3"/>
    <w:uiPriority w:val="99"/>
    <w:semiHidden/>
    <w:locked/>
    <w:rPr>
      <w:rFonts w:ascii="Cambria" w:hAnsi="Cambria" w:cs="Cambria"/>
      <w:b/>
      <w:bCs/>
      <w:sz w:val="26"/>
      <w:szCs w:val="26"/>
    </w:rPr>
  </w:style>
  <w:style w:type="character" w:customStyle="1" w:styleId="Nadpis5Char">
    <w:name w:val="Nadpis 5 Char"/>
    <w:basedOn w:val="Standardnpsmoodstavce"/>
    <w:link w:val="Nadpis5"/>
    <w:uiPriority w:val="99"/>
    <w:semiHidden/>
    <w:locked/>
    <w:rPr>
      <w:rFonts w:ascii="Calibri" w:hAnsi="Calibri" w:cs="Calibri"/>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Cambria"/>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table" w:styleId="Mkatabulky">
    <w:name w:val="Table Grid"/>
    <w:basedOn w:val="Normlntabulka"/>
    <w:uiPriority w:val="99"/>
    <w:rsid w:val="00D64B12"/>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DA55E9"/>
    <w:rPr>
      <w:rFonts w:cs="Times New Roman"/>
      <w:sz w:val="16"/>
      <w:szCs w:val="16"/>
    </w:rPr>
  </w:style>
  <w:style w:type="paragraph" w:styleId="Textkomente">
    <w:name w:val="annotation text"/>
    <w:basedOn w:val="Normln"/>
    <w:link w:val="TextkomenteChar"/>
    <w:uiPriority w:val="99"/>
    <w:semiHidden/>
    <w:rsid w:val="00DA55E9"/>
  </w:style>
  <w:style w:type="character" w:customStyle="1" w:styleId="TextkomenteChar">
    <w:name w:val="Text komentáře Char"/>
    <w:basedOn w:val="Standardnpsmoodstavce"/>
    <w:link w:val="Textkomente"/>
    <w:uiPriority w:val="99"/>
    <w:semiHidden/>
    <w:locked/>
    <w:rsid w:val="00DA55E9"/>
    <w:rPr>
      <w:rFonts w:cs="Times New Roman"/>
      <w:sz w:val="20"/>
      <w:szCs w:val="20"/>
    </w:rPr>
  </w:style>
  <w:style w:type="paragraph" w:styleId="Pedmtkomente">
    <w:name w:val="annotation subject"/>
    <w:basedOn w:val="Textkomente"/>
    <w:next w:val="Textkomente"/>
    <w:link w:val="PedmtkomenteChar"/>
    <w:uiPriority w:val="99"/>
    <w:semiHidden/>
    <w:rsid w:val="00DA55E9"/>
    <w:rPr>
      <w:b/>
      <w:bCs/>
    </w:rPr>
  </w:style>
  <w:style w:type="character" w:customStyle="1" w:styleId="PedmtkomenteChar">
    <w:name w:val="Předmět komentáře Char"/>
    <w:basedOn w:val="TextkomenteChar"/>
    <w:link w:val="Pedmtkomente"/>
    <w:uiPriority w:val="99"/>
    <w:semiHidden/>
    <w:locked/>
    <w:rsid w:val="00DA55E9"/>
    <w:rPr>
      <w:rFonts w:cs="Times New Roman"/>
      <w:b/>
      <w:bCs/>
      <w:sz w:val="20"/>
      <w:szCs w:val="20"/>
    </w:rPr>
  </w:style>
  <w:style w:type="character" w:styleId="Hypertextovodkaz">
    <w:name w:val="Hyperlink"/>
    <w:basedOn w:val="Standardnpsmoodstavce"/>
    <w:uiPriority w:val="99"/>
    <w:rsid w:val="006D7947"/>
    <w:rPr>
      <w:rFonts w:cs="Times New Roman"/>
      <w:color w:val="0000FF"/>
      <w:u w:val="single"/>
    </w:rPr>
  </w:style>
  <w:style w:type="paragraph" w:styleId="Odstavecseseznamem">
    <w:name w:val="List Paragraph"/>
    <w:basedOn w:val="Normln"/>
    <w:uiPriority w:val="34"/>
    <w:qFormat/>
    <w:rsid w:val="00004F3C"/>
    <w:pPr>
      <w:ind w:left="708"/>
    </w:pPr>
  </w:style>
  <w:style w:type="paragraph" w:styleId="Seznam">
    <w:name w:val="List"/>
    <w:basedOn w:val="Zkladntext"/>
    <w:uiPriority w:val="99"/>
    <w:rsid w:val="00CA5B3D"/>
    <w:pPr>
      <w:widowControl w:val="0"/>
      <w:autoSpaceDN w:val="0"/>
      <w:adjustRightInd w:val="0"/>
      <w:spacing w:after="0"/>
      <w:jc w:val="both"/>
    </w:pPr>
    <w:rPr>
      <w:sz w:val="24"/>
      <w:szCs w:val="24"/>
    </w:rPr>
  </w:style>
  <w:style w:type="paragraph" w:styleId="Zkladntext">
    <w:name w:val="Body Text"/>
    <w:basedOn w:val="Normln"/>
    <w:link w:val="ZkladntextChar"/>
    <w:uiPriority w:val="99"/>
    <w:rsid w:val="00CA5B3D"/>
    <w:pPr>
      <w:spacing w:after="120"/>
    </w:pPr>
  </w:style>
  <w:style w:type="character" w:customStyle="1" w:styleId="ZkladntextChar">
    <w:name w:val="Základní text Char"/>
    <w:basedOn w:val="Standardnpsmoodstavce"/>
    <w:link w:val="Zkladntext"/>
    <w:uiPriority w:val="99"/>
    <w:semiHidden/>
    <w:locked/>
    <w:rPr>
      <w:rFonts w:cs="Times New Roman"/>
      <w:sz w:val="20"/>
      <w:szCs w:val="20"/>
    </w:rPr>
  </w:style>
  <w:style w:type="character" w:customStyle="1" w:styleId="CharChar9">
    <w:name w:val="Char Char9"/>
    <w:uiPriority w:val="99"/>
    <w:semiHidden/>
    <w:locked/>
    <w:rsid w:val="004B407C"/>
    <w:rPr>
      <w:sz w:val="20"/>
    </w:rPr>
  </w:style>
  <w:style w:type="paragraph" w:styleId="Zhlav">
    <w:name w:val="header"/>
    <w:basedOn w:val="Normln"/>
    <w:link w:val="ZhlavChar"/>
    <w:uiPriority w:val="99"/>
    <w:unhideWhenUsed/>
    <w:rsid w:val="00701A9A"/>
    <w:pPr>
      <w:tabs>
        <w:tab w:val="center" w:pos="4536"/>
        <w:tab w:val="right" w:pos="9072"/>
      </w:tabs>
    </w:pPr>
  </w:style>
  <w:style w:type="character" w:customStyle="1" w:styleId="ZhlavChar">
    <w:name w:val="Záhlaví Char"/>
    <w:basedOn w:val="Standardnpsmoodstavce"/>
    <w:link w:val="Zhlav"/>
    <w:uiPriority w:val="99"/>
    <w:locked/>
    <w:rsid w:val="00701A9A"/>
    <w:rPr>
      <w:rFonts w:cs="Times New Roman"/>
      <w:sz w:val="20"/>
      <w:szCs w:val="20"/>
    </w:rPr>
  </w:style>
  <w:style w:type="paragraph" w:styleId="Zpat">
    <w:name w:val="footer"/>
    <w:basedOn w:val="Normln"/>
    <w:link w:val="ZpatChar"/>
    <w:uiPriority w:val="99"/>
    <w:unhideWhenUsed/>
    <w:rsid w:val="00701A9A"/>
    <w:pPr>
      <w:tabs>
        <w:tab w:val="center" w:pos="4536"/>
        <w:tab w:val="right" w:pos="9072"/>
      </w:tabs>
    </w:pPr>
  </w:style>
  <w:style w:type="character" w:customStyle="1" w:styleId="ZpatChar">
    <w:name w:val="Zápatí Char"/>
    <w:basedOn w:val="Standardnpsmoodstavce"/>
    <w:link w:val="Zpat"/>
    <w:uiPriority w:val="99"/>
    <w:locked/>
    <w:rsid w:val="00701A9A"/>
    <w:rPr>
      <w:rFonts w:cs="Times New Roman"/>
      <w:sz w:val="20"/>
      <w:szCs w:val="20"/>
    </w:rPr>
  </w:style>
  <w:style w:type="character" w:customStyle="1" w:styleId="tsubjname">
    <w:name w:val="tsubjname"/>
    <w:rsid w:val="00DB74D1"/>
  </w:style>
  <w:style w:type="paragraph" w:customStyle="1" w:styleId="02-ODST-2">
    <w:name w:val="02-ODST-2"/>
    <w:basedOn w:val="Normln"/>
    <w:qFormat/>
    <w:rsid w:val="00804EA5"/>
    <w:pPr>
      <w:numPr>
        <w:ilvl w:val="1"/>
        <w:numId w:val="33"/>
      </w:numPr>
      <w:tabs>
        <w:tab w:val="left" w:pos="567"/>
      </w:tabs>
      <w:jc w:val="both"/>
    </w:pPr>
    <w:rPr>
      <w:sz w:val="22"/>
      <w:szCs w:val="22"/>
    </w:rPr>
  </w:style>
  <w:style w:type="paragraph" w:customStyle="1" w:styleId="01-L">
    <w:name w:val="01-ČL."/>
    <w:basedOn w:val="Normln"/>
    <w:next w:val="Normln"/>
    <w:qFormat/>
    <w:rsid w:val="00804EA5"/>
    <w:pPr>
      <w:numPr>
        <w:numId w:val="33"/>
      </w:numPr>
      <w:spacing w:before="600"/>
      <w:jc w:val="center"/>
    </w:pPr>
    <w:rPr>
      <w:b/>
      <w:bCs/>
      <w:sz w:val="24"/>
      <w:szCs w:val="22"/>
    </w:rPr>
  </w:style>
  <w:style w:type="paragraph" w:customStyle="1" w:styleId="05-ODST-3">
    <w:name w:val="05-ODST-3"/>
    <w:basedOn w:val="02-ODST-2"/>
    <w:qFormat/>
    <w:rsid w:val="00804EA5"/>
    <w:pPr>
      <w:numPr>
        <w:ilvl w:val="2"/>
      </w:numPr>
      <w:tabs>
        <w:tab w:val="clear" w:pos="567"/>
        <w:tab w:val="left" w:pos="1134"/>
      </w:tabs>
    </w:pPr>
  </w:style>
  <w:style w:type="paragraph" w:customStyle="1" w:styleId="10-ODST-3">
    <w:name w:val="10-ODST-3"/>
    <w:basedOn w:val="05-ODST-3"/>
    <w:qFormat/>
    <w:rsid w:val="00804EA5"/>
    <w:pPr>
      <w:numPr>
        <w:ilvl w:val="3"/>
      </w:numPr>
      <w:tabs>
        <w:tab w:val="left" w:pos="1701"/>
      </w:tabs>
    </w:pPr>
  </w:style>
  <w:style w:type="paragraph" w:styleId="Revize">
    <w:name w:val="Revision"/>
    <w:hidden/>
    <w:uiPriority w:val="99"/>
    <w:semiHidden/>
    <w:rsid w:val="00742705"/>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3308100">
      <w:marLeft w:val="0"/>
      <w:marRight w:val="0"/>
      <w:marTop w:val="0"/>
      <w:marBottom w:val="0"/>
      <w:divBdr>
        <w:top w:val="none" w:sz="0" w:space="0" w:color="auto"/>
        <w:left w:val="none" w:sz="0" w:space="0" w:color="auto"/>
        <w:bottom w:val="none" w:sz="0" w:space="0" w:color="auto"/>
        <w:right w:val="none" w:sz="0" w:space="0" w:color="auto"/>
      </w:divBdr>
    </w:div>
    <w:div w:id="1033308101">
      <w:marLeft w:val="0"/>
      <w:marRight w:val="0"/>
      <w:marTop w:val="0"/>
      <w:marBottom w:val="0"/>
      <w:divBdr>
        <w:top w:val="none" w:sz="0" w:space="0" w:color="auto"/>
        <w:left w:val="none" w:sz="0" w:space="0" w:color="auto"/>
        <w:bottom w:val="none" w:sz="0" w:space="0" w:color="auto"/>
        <w:right w:val="none" w:sz="0" w:space="0" w:color="auto"/>
      </w:divBdr>
    </w:div>
    <w:div w:id="1033308102">
      <w:marLeft w:val="0"/>
      <w:marRight w:val="0"/>
      <w:marTop w:val="0"/>
      <w:marBottom w:val="0"/>
      <w:divBdr>
        <w:top w:val="none" w:sz="0" w:space="0" w:color="auto"/>
        <w:left w:val="none" w:sz="0" w:space="0" w:color="auto"/>
        <w:bottom w:val="none" w:sz="0" w:space="0" w:color="auto"/>
        <w:right w:val="none" w:sz="0" w:space="0" w:color="auto"/>
      </w:divBdr>
    </w:div>
    <w:div w:id="1033308103">
      <w:marLeft w:val="0"/>
      <w:marRight w:val="0"/>
      <w:marTop w:val="0"/>
      <w:marBottom w:val="0"/>
      <w:divBdr>
        <w:top w:val="none" w:sz="0" w:space="0" w:color="auto"/>
        <w:left w:val="none" w:sz="0" w:space="0" w:color="auto"/>
        <w:bottom w:val="none" w:sz="0" w:space="0" w:color="auto"/>
        <w:right w:val="none" w:sz="0" w:space="0" w:color="auto"/>
      </w:divBdr>
    </w:div>
    <w:div w:id="10333081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ef.paul@ceproas.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azky.ceproas.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FC955-7C92-4E19-A48C-0B0CB0447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1469</Words>
  <Characters>8669</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Alice Štědrá</dc:creator>
  <cp:lastModifiedBy>Hošková Lenka</cp:lastModifiedBy>
  <cp:revision>12</cp:revision>
  <cp:lastPrinted>2006-07-14T08:36:00Z</cp:lastPrinted>
  <dcterms:created xsi:type="dcterms:W3CDTF">2019-06-20T17:31:00Z</dcterms:created>
  <dcterms:modified xsi:type="dcterms:W3CDTF">2022-01-04T09:21:00Z</dcterms:modified>
</cp:coreProperties>
</file>